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F9F6" w14:textId="0FB6C90E" w:rsidR="00E64961" w:rsidRPr="00F34A22" w:rsidDel="00006CDB" w:rsidRDefault="00E64961" w:rsidP="00F2780A">
      <w:pPr>
        <w:bidi/>
        <w:rPr>
          <w:del w:id="0" w:author="reyhane" w:date="2022-12-24T20:59:00Z"/>
          <w:rFonts w:asciiTheme="majorBidi" w:hAnsiTheme="majorBidi" w:cstheme="majorBidi"/>
          <w:color w:val="000000" w:themeColor="text1"/>
          <w:rtl/>
        </w:rPr>
      </w:pPr>
    </w:p>
    <w:p w14:paraId="724BCF89" w14:textId="6165B679" w:rsidR="00F2780A" w:rsidRPr="00F34A22" w:rsidDel="00006CDB" w:rsidRDefault="00F2780A" w:rsidP="00F2780A">
      <w:pPr>
        <w:bidi/>
        <w:rPr>
          <w:del w:id="1" w:author="reyhane" w:date="2022-12-24T20:59:00Z"/>
          <w:rFonts w:asciiTheme="majorBidi" w:hAnsiTheme="majorBidi" w:cstheme="majorBidi"/>
          <w:color w:val="000000" w:themeColor="text1"/>
          <w:rtl/>
        </w:rPr>
      </w:pPr>
    </w:p>
    <w:p w14:paraId="7BB626A5" w14:textId="77777777" w:rsidR="00BD6A5F" w:rsidRPr="00F601E9" w:rsidRDefault="00BD6A5F" w:rsidP="00006CDB">
      <w:pPr>
        <w:bidi/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  <w:pPrChange w:id="2" w:author="reyhane" w:date="2022-12-24T20:59:00Z">
          <w:pPr>
            <w:bidi/>
            <w:spacing w:after="0" w:line="240" w:lineRule="auto"/>
            <w:ind w:left="-60"/>
          </w:pPr>
        </w:pPrChange>
      </w:pPr>
    </w:p>
    <w:p w14:paraId="056C7CAD" w14:textId="31692930" w:rsidR="00BD6A5F" w:rsidRPr="00F601E9" w:rsidRDefault="00F601E9" w:rsidP="00BD6A5F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</w:pPr>
      <w:r w:rsidRPr="00F601E9">
        <w:rPr>
          <w:rFonts w:asciiTheme="majorBidi" w:eastAsia="Times New Roman" w:hAnsiTheme="majorBidi" w:cstheme="majorBidi" w:hint="cs"/>
          <w:b/>
          <w:bCs/>
          <w:color w:val="000000" w:themeColor="text1"/>
          <w:sz w:val="32"/>
          <w:szCs w:val="32"/>
          <w:rtl/>
        </w:rPr>
        <w:t xml:space="preserve">کابل دراپ مناسب برای هر مسافت </w:t>
      </w:r>
    </w:p>
    <w:p w14:paraId="1AF7D4CA" w14:textId="3828F0A3" w:rsidR="00F2780A" w:rsidRPr="00F34A22" w:rsidRDefault="00F2780A" w:rsidP="00BD6A5F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کاربرد روزافزون شبکه‌های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bookmarkStart w:id="3" w:name="_Hlk121085494"/>
      <w:ins w:id="4" w:author="reyhane" w:date="2022-12-24T20:39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(</w:t>
        </w:r>
      </w:ins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FTTH</w:t>
      </w:r>
      <w:bookmarkEnd w:id="3"/>
      <w:ins w:id="5" w:author="user" w:date="2022-12-20T09:59:00Z">
        <w:r w:rsidR="008A1853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ins w:id="6" w:author="reyhane" w:date="2022-12-24T20:39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)</w:t>
        </w:r>
      </w:ins>
      <w:commentRangeStart w:id="7"/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بخش</w:t>
      </w:r>
      <w:commentRangeEnd w:id="7"/>
      <w:r w:rsidR="008A1853">
        <w:rPr>
          <w:rStyle w:val="CommentReference"/>
          <w:rtl/>
        </w:rPr>
        <w:commentReference w:id="7"/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بزرگی از صنعت مخابرات را درگیر خود کرده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  <w:lang w:bidi="fa-IR"/>
        </w:rPr>
        <w:t xml:space="preserve"> است</w:t>
      </w:r>
      <w:ins w:id="8" w:author="reyhane" w:date="2022-12-24T20:39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. </w:t>
        </w:r>
      </w:ins>
      <w:del w:id="9" w:author="reyhane" w:date="2022-12-24T20:39:00Z">
        <w:r w:rsidRPr="00F34A2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  <w:lang w:bidi="fa-IR"/>
          </w:rPr>
          <w:delText xml:space="preserve"> و</w:delText>
        </w:r>
        <w:r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با توجه به تقاضای مداوم به پهنای باند بیشتر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،</w:t>
      </w:r>
      <w:ins w:id="10" w:author="reyhane" w:date="2022-12-24T20:40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متخصصان</w:t>
        </w:r>
      </w:ins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سرویس‌های مخابراتی شروع به توسعه فیبرهای نوری به‌صورت عمیق در شبکه</w:t>
      </w:r>
      <w:del w:id="11" w:author="reyhane" w:date="2022-12-24T20:40:00Z">
        <w:r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ب</w:delText>
        </w:r>
        <w:r w:rsidRPr="00F34A2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ی </w:delText>
        </w:r>
        <w:r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س</w:delText>
        </w:r>
        <w:r w:rsidRPr="00F34A2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ی</w:delText>
        </w:r>
        <w:r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م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و نزدیک به محل اقامت مشترکین نموده </w:t>
      </w:r>
      <w:ins w:id="12" w:author="reyhane" w:date="2022-12-24T20:40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اند</w:t>
        </w:r>
      </w:ins>
      <w:del w:id="13" w:author="reyhane" w:date="2022-12-24T20:40:00Z">
        <w:r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است</w:delText>
        </w:r>
      </w:del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اتصال کابل دراپ یک بخش کلیدی در شبکه‌های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FTTH</w:t>
      </w:r>
      <w:ins w:id="14" w:author="user" w:date="2022-12-20T09:59:00Z">
        <w:r w:rsidR="008A1853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می‌توان از آن یاد کرد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راهکار اتصال داخلی کابل مناسب بر روی اطمینان پذیری عملکرد و توسعه اقتصادی ابتدایی تأثیر مستقیمی دارد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427FBCB2" w14:textId="77777777" w:rsidR="00F2780A" w:rsidRPr="00F34A22" w:rsidRDefault="00F2780A" w:rsidP="00BD6A5F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در این مقاله قصد داریم کابل دراپ هایی که برای شبکه‌های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FTTH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مدنظر هستند را برای شما توضیح ده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یم.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09145F22" w14:textId="77777777" w:rsidR="004A63C2" w:rsidRDefault="00F2780A" w:rsidP="001E1E12">
      <w:pPr>
        <w:bidi/>
        <w:spacing w:after="0" w:line="240" w:lineRule="auto"/>
        <w:ind w:left="-60"/>
        <w:jc w:val="lowKashida"/>
        <w:rPr>
          <w:ins w:id="15" w:author="reyhane" w:date="2022-12-24T20:40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commentRangeStart w:id="16"/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طراحی کابل دراپ نوری معمول</w:t>
      </w:r>
      <w:del w:id="17" w:author="reyhane" w:date="2022-12-24T20:40:00Z">
        <w:r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ی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2ABEFB9D" w14:textId="2E61893E" w:rsidR="00F2780A" w:rsidRPr="00F34A22" w:rsidDel="00AD0F57" w:rsidRDefault="00F2780A" w:rsidP="00006CDB">
      <w:pPr>
        <w:bidi/>
        <w:spacing w:after="0" w:line="240" w:lineRule="auto"/>
        <w:ind w:left="-60"/>
        <w:jc w:val="lowKashida"/>
        <w:rPr>
          <w:del w:id="18" w:author="user" w:date="2022-12-20T10:07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کابل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د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را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پ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نوری </w:t>
      </w:r>
      <w:commentRangeEnd w:id="16"/>
      <w:r w:rsidR="008A1853">
        <w:rPr>
          <w:rStyle w:val="CommentReference"/>
          <w:rtl/>
        </w:rPr>
        <w:commentReference w:id="16"/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به‌صورت لینک مستقیم از شبکه توزیع کننده</w:t>
      </w:r>
      <w:del w:id="19" w:author="reyhane" w:date="2022-12-24T20:40:00Z">
        <w:r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فراهم‌کننده‌ی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سرویس تا مشترک نهایی استفاده می‌شود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این کابل‌ها به‌طور معمول بیش‌از دوازده فیبر را شامل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نمی‌شو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ند</w:t>
      </w:r>
      <w:ins w:id="20" w:author="reyhane" w:date="2022-12-24T20:41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و</w:t>
        </w:r>
      </w:ins>
      <w:del w:id="21" w:author="reyhane" w:date="2022-12-24T20:40:00Z">
        <w:r w:rsidRPr="00F34A2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</w:del>
    </w:p>
    <w:p w14:paraId="4DC4E09C" w14:textId="29A87145" w:rsidR="00BD6A5F" w:rsidRPr="00F34A22" w:rsidRDefault="004A63C2" w:rsidP="001E1E12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ins w:id="22" w:author="reyhane" w:date="2022-12-24T20:41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del w:id="23" w:author="reyhane" w:date="2022-12-24T20:41:00Z">
        <w:r w:rsidR="00F2780A" w:rsidRPr="00F2780A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که </w:delText>
        </w:r>
      </w:del>
      <w:r w:rsidR="00F2780A"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در تیوب بافر </w:t>
      </w:r>
      <w:r w:rsidR="00F2780A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LOOSE</w:t>
      </w:r>
      <w:r w:rsidR="00F2780A"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قرار داده شدند</w:t>
      </w:r>
      <w:r w:rsidR="00F2780A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</w:p>
    <w:p w14:paraId="6071E9EA" w14:textId="77777777" w:rsidR="00BD6A5F" w:rsidRPr="00F34A22" w:rsidRDefault="00BD6A5F" w:rsidP="00BD6A5F">
      <w:pPr>
        <w:bidi/>
        <w:spacing w:after="0" w:line="240" w:lineRule="auto"/>
        <w:ind w:left="-60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68DA1F2A" w14:textId="02D6CF2E" w:rsidR="00F2780A" w:rsidRPr="00F34A22" w:rsidRDefault="00BD6A5F" w:rsidP="00BD6A5F">
      <w:pPr>
        <w:bidi/>
        <w:spacing w:after="0" w:line="240" w:lineRule="auto"/>
        <w:ind w:left="-6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hAnsiTheme="majorBidi" w:cstheme="majorBidi"/>
          <w:noProof/>
          <w:color w:val="000000" w:themeColor="text1"/>
        </w:rPr>
        <w:drawing>
          <wp:inline distT="0" distB="0" distL="0" distR="0" wp14:anchorId="60C0CBA6" wp14:editId="3A09ADDF">
            <wp:extent cx="3211110" cy="2323413"/>
            <wp:effectExtent l="0" t="0" r="889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981" cy="2326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50DB8" w14:textId="26B5D50B" w:rsidR="00BD6A5F" w:rsidDel="004A63C2" w:rsidRDefault="00F2780A" w:rsidP="007A7E36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del w:id="24" w:author="reyhane" w:date="2022-12-24T20:41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lang w:bidi="fa-IR"/>
        </w:rPr>
      </w:pPr>
      <w:commentRangeStart w:id="25"/>
      <w:r w:rsidRPr="004A63C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کابل دراپ نوری </w:t>
      </w:r>
      <w:commentRangeEnd w:id="25"/>
      <w:r w:rsidR="004C1709" w:rsidRPr="004B298A">
        <w:rPr>
          <w:rStyle w:val="CommentReference"/>
          <w:rtl/>
        </w:rPr>
        <w:commentReference w:id="25"/>
      </w:r>
      <w:ins w:id="26" w:author="user" w:date="2022-12-20T10:12:00Z">
        <w:del w:id="27" w:author="reyhane" w:date="2022-12-24T20:41:00Z">
          <w:r w:rsidR="00CB51AD" w:rsidDel="004A63C2">
            <w:rPr>
              <w:rFonts w:asciiTheme="majorBidi" w:eastAsia="Times New Roman" w:hAnsiTheme="majorBidi" w:cstheme="majorBidi" w:hint="cs"/>
              <w:b/>
              <w:bCs/>
              <w:color w:val="000000" w:themeColor="text1"/>
              <w:sz w:val="28"/>
              <w:szCs w:val="28"/>
              <w:rtl/>
              <w:lang w:bidi="fa-IR"/>
            </w:rPr>
            <w:delText>هشتی شکل (</w:delText>
          </w:r>
          <w:r w:rsidR="00CB51AD" w:rsidRPr="004B298A" w:rsidDel="004A63C2">
            <w:rPr>
              <w:rFonts w:asciiTheme="majorBidi" w:eastAsia="Times New Roman" w:hAnsiTheme="majorBidi" w:cstheme="majorBidi"/>
              <w:b/>
              <w:bCs/>
              <w:color w:val="000000" w:themeColor="text1"/>
              <w:sz w:val="28"/>
              <w:szCs w:val="28"/>
              <w:lang w:bidi="fa-IR"/>
            </w:rPr>
            <w:delText>Figure-8</w:delText>
          </w:r>
          <w:r w:rsidR="00CB51AD" w:rsidRPr="004B298A" w:rsidDel="004A63C2">
            <w:rPr>
              <w:rFonts w:asciiTheme="majorBidi" w:eastAsia="Times New Roman" w:hAnsiTheme="majorBidi" w:cstheme="majorBidi" w:hint="cs"/>
              <w:b/>
              <w:bCs/>
              <w:color w:val="000000" w:themeColor="text1"/>
              <w:sz w:val="28"/>
              <w:szCs w:val="28"/>
              <w:rtl/>
              <w:lang w:bidi="fa-IR"/>
            </w:rPr>
            <w:delText>)</w:delText>
          </w:r>
        </w:del>
      </w:ins>
    </w:p>
    <w:p w14:paraId="28BABC1F" w14:textId="77777777" w:rsidR="004A63C2" w:rsidRPr="00F34A22" w:rsidRDefault="004A63C2" w:rsidP="004A63C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ins w:id="28" w:author="reyhane" w:date="2022-12-24T20:41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</w:pPr>
    </w:p>
    <w:p w14:paraId="03634E08" w14:textId="2ED1A4A2" w:rsidR="00F2780A" w:rsidRPr="004A63C2" w:rsidDel="004A63C2" w:rsidRDefault="00F2780A" w:rsidP="00006CDB">
      <w:pPr>
        <w:pStyle w:val="ListParagraph"/>
        <w:bidi/>
        <w:spacing w:after="0" w:line="240" w:lineRule="auto"/>
        <w:ind w:left="300"/>
        <w:jc w:val="lowKashida"/>
        <w:rPr>
          <w:del w:id="29" w:author="reyhane" w:date="2022-12-24T20:46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کابل دراپ  نوری </w:t>
      </w:r>
      <w:ins w:id="30" w:author="user" w:date="2022-12-20T10:14:00Z">
        <w:r w:rsidR="001E1E12" w:rsidRP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از </w:t>
        </w:r>
      </w:ins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دو مؤلفه‌ی متمایز</w:t>
      </w:r>
      <w:ins w:id="31" w:author="reyhane" w:date="2022-12-24T20:43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تشکیل شده </w:t>
        </w:r>
      </w:ins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ins w:id="32" w:author="reyhane" w:date="2022-12-24T20:43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که </w:t>
        </w:r>
      </w:ins>
      <w:ins w:id="33" w:author="user" w:date="2022-12-20T10:14:00Z">
        <w:del w:id="34" w:author="reyhane" w:date="2022-12-24T20:43:00Z">
          <w:r w:rsidR="001E1E12" w:rsidRPr="004A63C2" w:rsidDel="004A63C2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و </w:delText>
          </w:r>
        </w:del>
      </w:ins>
      <w:del w:id="35" w:author="user" w:date="2022-12-20T10:14:00Z">
        <w:r w:rsidRPr="004A63C2" w:rsidDel="001E1E1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دارند </w:delText>
        </w:r>
      </w:del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یک تیوپ کابل مرکزی</w:t>
      </w:r>
      <w:ins w:id="36" w:author="user" w:date="2022-12-20T10:15:00Z">
        <w:r w:rsidR="001E1E12" w:rsidRP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ins w:id="37" w:author="reyhane" w:date="2022-12-24T20:43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که با سیم استیل ثابت و م</w:t>
        </w:r>
      </w:ins>
      <w:ins w:id="38" w:author="reyhane" w:date="2022-12-24T20:44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حکم شده است.</w:t>
        </w:r>
      </w:ins>
      <w:ins w:id="39" w:author="user" w:date="2022-12-20T10:15:00Z">
        <w:del w:id="40" w:author="reyhane" w:date="2022-12-24T20:44:00Z">
          <w:r w:rsidR="001E1E12" w:rsidRPr="004A63C2" w:rsidDel="004A63C2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تشکیل می شود</w:delText>
          </w:r>
        </w:del>
      </w:ins>
      <w:del w:id="41" w:author="reyhane" w:date="2022-12-24T20:44:00Z">
        <w:r w:rsidRPr="004A63C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  <w:commentRangeStart w:id="42"/>
        <w:r w:rsidRPr="004A63C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که که</w:delText>
        </w:r>
        <w:commentRangeEnd w:id="42"/>
        <w:r w:rsidR="001E1E12" w:rsidDel="004A63C2">
          <w:rPr>
            <w:rStyle w:val="CommentReference"/>
            <w:rtl/>
          </w:rPr>
          <w:commentReference w:id="42"/>
        </w:r>
        <w:r w:rsidRPr="004A63C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با سیم استیل ثابت و محکم شده است. این </w:delText>
        </w:r>
      </w:del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طراحی </w:t>
      </w:r>
      <w:ins w:id="43" w:author="reyhane" w:date="2022-12-24T20:44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این </w:t>
        </w:r>
      </w:ins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کابل</w:t>
      </w:r>
      <w:ins w:id="44" w:author="reyhane" w:date="2022-12-24T20:44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،</w:t>
        </w:r>
      </w:ins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شامل نصب سیم پیغام بر و کابل نوری</w:t>
      </w:r>
      <w:ins w:id="45" w:author="reyhane" w:date="2022-12-24T20:44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است که</w:t>
        </w:r>
      </w:ins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46"/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در فرایند سینگل </w:t>
      </w:r>
      <w:ins w:id="47" w:author="reyhane" w:date="2022-12-24T20:46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است.</w:t>
        </w:r>
      </w:ins>
      <w:del w:id="48" w:author="reyhane" w:date="2022-12-24T20:46:00Z">
        <w:r w:rsidRPr="004A63C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است</w:delText>
        </w:r>
      </w:del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End w:id="46"/>
      <w:r w:rsidR="001E1E12">
        <w:rPr>
          <w:rStyle w:val="CommentReference"/>
          <w:rtl/>
        </w:rPr>
        <w:commentReference w:id="46"/>
      </w:r>
      <w:commentRangeStart w:id="49"/>
      <w:r w:rsidRPr="004A63C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این کابل در</w:t>
      </w:r>
      <w:ins w:id="50" w:author="reyhane" w:date="2022-12-24T20:46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مصارف هوایی بیشترین کاربرد را دارد.</w:t>
        </w:r>
      </w:ins>
      <w:del w:id="51" w:author="reyhane" w:date="2022-12-24T20:46:00Z">
        <w:r w:rsidRPr="004A63C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کابل کاربردهای هوایی بیشتر</w:delText>
        </w:r>
        <w:commentRangeEnd w:id="49"/>
        <w:r w:rsidR="001E1E12" w:rsidDel="004A63C2">
          <w:rPr>
            <w:rStyle w:val="CommentReference"/>
            <w:rtl/>
          </w:rPr>
          <w:commentReference w:id="49"/>
        </w:r>
        <w:r w:rsidRPr="004A63C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مورداستفاده قرار می‌گیرد. </w:delText>
        </w:r>
      </w:del>
    </w:p>
    <w:p w14:paraId="6E720B9A" w14:textId="2834152C" w:rsidR="00BD6A5F" w:rsidRPr="00F34A22" w:rsidRDefault="00BD6A5F" w:rsidP="00BD6A5F">
      <w:pPr>
        <w:pStyle w:val="ListParagraph"/>
        <w:bidi/>
        <w:spacing w:after="0" w:line="240" w:lineRule="auto"/>
        <w:ind w:left="30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711D0722" w14:textId="77777777" w:rsidR="00BD6A5F" w:rsidRPr="00F34A22" w:rsidRDefault="00BD6A5F" w:rsidP="00BD6A5F">
      <w:pPr>
        <w:pStyle w:val="ListParagraph"/>
        <w:bidi/>
        <w:spacing w:after="0" w:line="240" w:lineRule="auto"/>
        <w:ind w:left="300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199480C4" w14:textId="2092D2E0" w:rsidR="00BD6A5F" w:rsidRPr="00F34A22" w:rsidRDefault="00BD6A5F" w:rsidP="00006CDB">
      <w:pPr>
        <w:pStyle w:val="ListParagraph"/>
        <w:bidi/>
        <w:spacing w:after="0" w:line="240" w:lineRule="auto"/>
        <w:ind w:left="30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hAnsiTheme="majorBidi" w:cstheme="majorBidi"/>
          <w:noProof/>
          <w:color w:val="000000" w:themeColor="text1"/>
        </w:rPr>
        <w:drawing>
          <wp:inline distT="0" distB="0" distL="0" distR="0" wp14:anchorId="784920F4" wp14:editId="6609DC71">
            <wp:extent cx="3203910" cy="2492357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198" cy="2495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91F55" w14:textId="12BA4816" w:rsidR="00385604" w:rsidRDefault="00385604" w:rsidP="00385604">
      <w:pPr>
        <w:pStyle w:val="ListParagraph"/>
        <w:bidi/>
        <w:spacing w:after="0" w:line="240" w:lineRule="auto"/>
        <w:ind w:left="300"/>
        <w:jc w:val="lowKashida"/>
        <w:rPr>
          <w:ins w:id="52" w:author="reyhane" w:date="2022-12-24T20:59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</w:p>
    <w:p w14:paraId="0F6C3F60" w14:textId="77777777" w:rsidR="00385604" w:rsidRPr="00385604" w:rsidRDefault="00385604" w:rsidP="00385604">
      <w:pPr>
        <w:pStyle w:val="ListParagraph"/>
        <w:bidi/>
        <w:spacing w:after="0" w:line="240" w:lineRule="auto"/>
        <w:ind w:left="300"/>
        <w:jc w:val="lowKashida"/>
        <w:rPr>
          <w:ins w:id="53" w:author="reyhane" w:date="2022-12-24T20:59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PrChange w:id="54" w:author="reyhane" w:date="2022-12-24T20:59:00Z">
            <w:rPr>
              <w:ins w:id="55" w:author="reyhane" w:date="2022-12-24T20:59:00Z"/>
            </w:rPr>
          </w:rPrChange>
        </w:rPr>
        <w:pPrChange w:id="56" w:author="reyhane" w:date="2022-12-24T20:59:00Z">
          <w:pPr>
            <w:pStyle w:val="ListParagraph"/>
            <w:numPr>
              <w:numId w:val="1"/>
            </w:numPr>
            <w:bidi/>
            <w:spacing w:after="0" w:line="240" w:lineRule="auto"/>
            <w:ind w:left="300" w:hanging="360"/>
            <w:jc w:val="lowKashida"/>
          </w:pPr>
        </w:pPrChange>
      </w:pPr>
    </w:p>
    <w:p w14:paraId="40D7D70C" w14:textId="0F218507" w:rsidR="00BD6A5F" w:rsidRPr="00F34A22" w:rsidRDefault="00F2780A" w:rsidP="00385604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lastRenderedPageBreak/>
        <w:t xml:space="preserve">کابل دراپ های نوری </w:t>
      </w:r>
      <w:commentRangeStart w:id="57"/>
      <w:del w:id="58" w:author="user" w:date="2022-12-20T10:26:00Z">
        <w:r w:rsidRPr="00F34A22" w:rsidDel="00CB6CDE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delText>(</w:delText>
        </w:r>
      </w:del>
      <w:commentRangeEnd w:id="57"/>
      <w:r w:rsidR="00CB6CDE">
        <w:rPr>
          <w:rStyle w:val="CommentReference"/>
          <w:rtl/>
        </w:rPr>
        <w:commentReference w:id="57"/>
      </w:r>
      <w:del w:id="59" w:author="reyhane" w:date="2022-12-24T20:48:00Z">
        <w:r w:rsidRPr="00F34A22" w:rsidDel="004A63C2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delText xml:space="preserve"> </w:delText>
        </w:r>
        <w:commentRangeStart w:id="60"/>
        <w:r w:rsidRPr="00F34A22" w:rsidDel="004A63C2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delText>کل</w:delText>
        </w:r>
      </w:del>
      <w:ins w:id="61" w:author="reyhane" w:date="2022-12-24T20:48:00Z">
        <w:r w:rsidR="004A63C2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(</w:t>
        </w:r>
      </w:ins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commentRangeEnd w:id="60"/>
      <w:r w:rsidR="00CB6CDE">
        <w:rPr>
          <w:rStyle w:val="CommentReference"/>
          <w:rtl/>
        </w:rPr>
        <w:commentReference w:id="60"/>
      </w: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دی الکتریک </w:t>
      </w:r>
      <w:ins w:id="62" w:author="reyhane" w:date="2022-12-24T20:48:00Z">
        <w:r w:rsidR="004A63C2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)</w:t>
        </w:r>
      </w:ins>
      <w:del w:id="63" w:author="user" w:date="2022-12-20T10:26:00Z">
        <w:r w:rsidRPr="00F34A22" w:rsidDel="00CB6CDE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delText xml:space="preserve">) </w:delText>
        </w:r>
      </w:del>
    </w:p>
    <w:p w14:paraId="2CD72071" w14:textId="6CB63170" w:rsidR="00844585" w:rsidRPr="00F34A22" w:rsidRDefault="00F2780A" w:rsidP="00CB6CDE">
      <w:pPr>
        <w:pStyle w:val="ListParagraph"/>
        <w:bidi/>
        <w:spacing w:after="0" w:line="240" w:lineRule="auto"/>
        <w:ind w:left="30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تمام کابل دراپ ها </w:t>
      </w:r>
      <w:ins w:id="64" w:author="reyhane" w:date="2022-12-24T20:48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دارای </w:t>
        </w:r>
      </w:ins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فیبرهای نوری </w:t>
      </w:r>
      <w:ins w:id="65" w:author="reyhane" w:date="2022-12-24T20:48:00Z">
        <w:r w:rsidR="004A63C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هستند</w:t>
        </w:r>
      </w:ins>
      <w:commentRangeStart w:id="66"/>
      <w:del w:id="67" w:author="reyhane" w:date="2022-12-24T20:48:00Z">
        <w:r w:rsidRPr="00F34A22" w:rsidDel="004A63C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دارند</w:delText>
        </w:r>
      </w:del>
      <w:commentRangeEnd w:id="66"/>
      <w:r w:rsidR="00CB6CDE">
        <w:rPr>
          <w:rStyle w:val="CommentReference"/>
          <w:rtl/>
        </w:rPr>
        <w:commentReference w:id="66"/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68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که </w:t>
      </w:r>
      <w:ins w:id="69" w:author="reyhane" w:date="2022-12-24T20:49:00Z">
        <w:r w:rsidR="00CB0BBA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در</w:t>
        </w:r>
      </w:ins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یک </w:t>
      </w:r>
      <w:commentRangeEnd w:id="68"/>
      <w:r w:rsidR="00CB6CDE">
        <w:rPr>
          <w:rStyle w:val="CommentReference"/>
          <w:rtl/>
        </w:rPr>
        <w:commentReference w:id="68"/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تیوپ بافر </w:t>
      </w:r>
      <w:del w:id="70" w:author="user" w:date="2022-12-20T10:23:00Z">
        <w:r w:rsidRPr="00F34A22" w:rsidDel="00CB6CDE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به‌صورت </w:delText>
        </w:r>
      </w:del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مرکزی تعبیه و جای‌گذاری </w:t>
      </w:r>
      <w:ins w:id="71" w:author="reyhane" w:date="2022-12-24T20:49:00Z">
        <w:r w:rsidR="00CB0BBA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شده اند.</w:t>
        </w:r>
      </w:ins>
      <w:del w:id="72" w:author="reyhane" w:date="2022-12-24T20:50:00Z">
        <w:r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می‌گردد</w:delText>
        </w:r>
        <w:r w:rsidR="00844585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</w:del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73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طراحی کابل دراپ </w:t>
      </w:r>
      <w:ins w:id="74" w:author="reyhane" w:date="2022-12-24T20:50:00Z">
        <w:r w:rsidR="00CB0BBA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ها </w:t>
        </w:r>
      </w:ins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از نوع </w:t>
      </w:r>
      <w:del w:id="75" w:author="reyhane" w:date="2022-12-24T20:50:00Z">
        <w:r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دفن </w:delText>
        </w:r>
      </w:del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خاکی</w:t>
      </w:r>
      <w:ins w:id="76" w:author="reyhane" w:date="2022-12-24T20:51:00Z">
        <w:r w:rsidR="00CB0BBA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،هوایی،کانالی است. </w:t>
        </w:r>
      </w:ins>
      <w:del w:id="77" w:author="reyhane" w:date="2022-12-24T20:51:00Z">
        <w:r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مستقیم هوایی با کاربرد خود پشتیبان و کانالی و مجرایی پشتیبانی می‌گردد</w:delText>
        </w:r>
        <w:commentRangeEnd w:id="73"/>
        <w:r w:rsidR="00CB6CDE" w:rsidDel="00CB0BBA">
          <w:rPr>
            <w:rStyle w:val="CommentReference"/>
            <w:rtl/>
          </w:rPr>
          <w:commentReference w:id="73"/>
        </w:r>
        <w:r w:rsidR="00844585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</w:del>
      <w:del w:id="78" w:author="user" w:date="2022-12-20T10:25:00Z">
        <w:r w:rsidRPr="00F2780A" w:rsidDel="00CB6CDE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تمام طراحی‌های دی‌الکتریک در بیشتر انواع کابل‌های دراپ نوری استفاده می‌گردد</w:delText>
        </w:r>
        <w:r w:rsidR="00844585" w:rsidRPr="00F34A22" w:rsidDel="00CB6CDE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CB6CDE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</w:del>
      <w:ins w:id="79" w:author="user" w:date="2022-12-20T10:28:00Z">
        <w:r w:rsidR="00D32718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امروزه این نوع طراحی کابل (کابل دراپ تماما دی الکتریک) مورد استفاده ترین نوع</w:t>
        </w:r>
      </w:ins>
      <w:ins w:id="80" w:author="user" w:date="2022-12-20T10:29:00Z">
        <w:r w:rsidR="00D32718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کابل دراپ فیبر نوری است</w:t>
        </w:r>
      </w:ins>
      <w:ins w:id="81" w:author="reyhane" w:date="2022-12-24T20:51:00Z">
        <w:r w:rsidR="00CB0BBA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و طرفداران</w:t>
        </w:r>
      </w:ins>
      <w:ins w:id="82" w:author="reyhane" w:date="2022-12-24T20:53:00Z">
        <w:r w:rsidR="00CB0BBA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ins w:id="83" w:author="reyhane" w:date="2022-12-24T20:51:00Z">
        <w:r w:rsidR="00CB0BBA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زیادی دارد.</w:t>
        </w:r>
      </w:ins>
      <w:ins w:id="84" w:author="user" w:date="2022-12-20T10:29:00Z">
        <w:del w:id="85" w:author="reyhane" w:date="2022-12-24T20:51:00Z">
          <w:r w:rsidR="00D32718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.</w:delText>
          </w:r>
        </w:del>
      </w:ins>
    </w:p>
    <w:p w14:paraId="0BD2F2A1" w14:textId="77777777" w:rsidR="00BD6A5F" w:rsidRPr="00F34A22" w:rsidRDefault="00BD6A5F" w:rsidP="00BD6A5F">
      <w:pPr>
        <w:pStyle w:val="ListParagraph"/>
        <w:bidi/>
        <w:spacing w:after="0" w:line="240" w:lineRule="auto"/>
        <w:ind w:left="30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141294C0" w14:textId="36B2CEC0" w:rsidR="00BD6A5F" w:rsidRPr="00F34A22" w:rsidRDefault="00BD6A5F" w:rsidP="00BD6A5F">
      <w:pPr>
        <w:pStyle w:val="ListParagraph"/>
        <w:bidi/>
        <w:spacing w:after="0" w:line="240" w:lineRule="auto"/>
        <w:ind w:left="30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hAnsiTheme="majorBidi" w:cstheme="majorBidi"/>
          <w:noProof/>
          <w:color w:val="000000" w:themeColor="text1"/>
        </w:rPr>
        <w:drawing>
          <wp:inline distT="0" distB="0" distL="0" distR="0" wp14:anchorId="6E6963B5" wp14:editId="045F0867">
            <wp:extent cx="3319455" cy="2692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958" cy="2708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4E9BE" w14:textId="2662455B" w:rsidR="00BD6A5F" w:rsidRPr="00F34A22" w:rsidRDefault="00F2780A" w:rsidP="00BD6A5F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کابل دراپ های نوری </w:t>
      </w:r>
      <w:del w:id="86" w:author="user" w:date="2022-12-20T10:30:00Z">
        <w:r w:rsidRPr="00F34A22" w:rsidDel="00E27B69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delText xml:space="preserve">مسلح </w:delText>
        </w:r>
      </w:del>
      <w:ins w:id="87" w:author="user" w:date="2022-12-20T10:31:00Z">
        <w:r w:rsidR="00E27B69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 xml:space="preserve">آرمور </w:t>
        </w:r>
        <w:commentRangeStart w:id="88"/>
        <w:r w:rsidR="00E27B69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دار</w:t>
        </w:r>
        <w:commentRangeEnd w:id="88"/>
        <w:r w:rsidR="00B54D9D">
          <w:rPr>
            <w:rStyle w:val="CommentReference"/>
            <w:rtl/>
          </w:rPr>
          <w:commentReference w:id="88"/>
        </w:r>
      </w:ins>
    </w:p>
    <w:p w14:paraId="13521261" w14:textId="44C5FAC5" w:rsidR="00844585" w:rsidRPr="00F34A22" w:rsidRDefault="00CB0BBA" w:rsidP="00BD6A5F">
      <w:pPr>
        <w:pStyle w:val="ListParagraph"/>
        <w:bidi/>
        <w:spacing w:after="0" w:line="240" w:lineRule="auto"/>
        <w:ind w:left="30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ins w:id="89" w:author="reyhane" w:date="2022-12-24T20:53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این نوع از کابل دراپ ها </w:t>
        </w:r>
      </w:ins>
      <w:commentRangeStart w:id="90"/>
      <w:r w:rsidR="00F2780A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به‌طور مرکزی در تیوب بافر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r w:rsidR="00F2780A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جا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ی</w:t>
      </w:r>
      <w:r w:rsidR="00F2780A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گذاری می‌شود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End w:id="90"/>
      <w:r w:rsidR="00C60387">
        <w:rPr>
          <w:rStyle w:val="CommentReference"/>
          <w:rtl/>
        </w:rPr>
        <w:commentReference w:id="90"/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و</w:t>
      </w:r>
      <w:r w:rsidR="00F2780A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یک فویل محافظ فلزی اطراف تیوپ را احاطه می‌کند و سد حفاظت اضافه‌تری را برای فیبرهای نوری فراهم می‌سازد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="00F2780A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30FE849B" w14:textId="6FC87609" w:rsidR="00BD6A5F" w:rsidRPr="00F34A22" w:rsidRDefault="00BD6A5F" w:rsidP="00BD6A5F">
      <w:pPr>
        <w:pStyle w:val="ListParagraph"/>
        <w:bidi/>
        <w:spacing w:after="0" w:line="240" w:lineRule="auto"/>
        <w:ind w:left="30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hAnsiTheme="majorBidi" w:cstheme="majorBidi"/>
          <w:noProof/>
          <w:color w:val="000000" w:themeColor="text1"/>
        </w:rPr>
        <w:drawing>
          <wp:inline distT="0" distB="0" distL="0" distR="0" wp14:anchorId="5942BCD2" wp14:editId="21C9D6DD">
            <wp:extent cx="3356775" cy="2743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750" cy="274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768E5" w14:textId="3B0AECB6" w:rsidR="00844585" w:rsidRPr="00F34A22" w:rsidRDefault="00F2780A" w:rsidP="00BD6A5F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bookmarkStart w:id="91" w:name="_Hlk122425361"/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کابل دراپ نوری </w:t>
      </w:r>
      <w:r w:rsidR="00844585"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TONEABLE</w:t>
      </w:r>
    </w:p>
    <w:bookmarkEnd w:id="91"/>
    <w:p w14:paraId="53817CCD" w14:textId="52C0ECEC" w:rsidR="00CB0BBA" w:rsidRDefault="00CB0BBA" w:rsidP="00BD6A5F">
      <w:pPr>
        <w:bidi/>
        <w:spacing w:after="0" w:line="240" w:lineRule="auto"/>
        <w:jc w:val="lowKashida"/>
        <w:rPr>
          <w:ins w:id="92" w:author="reyhane" w:date="2022-12-24T20:53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ins w:id="93" w:author="reyhane" w:date="2022-12-24T20:54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طراحی این نوع کابل دراپ </w:t>
        </w:r>
      </w:ins>
      <w:commentRangeStart w:id="94"/>
      <w:del w:id="95" w:author="reyhane" w:date="2022-12-24T20:54:00Z">
        <w:r w:rsidR="00F2780A"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این کابل دراپ طراحی </w:delText>
        </w:r>
        <w:commentRangeEnd w:id="94"/>
        <w:r w:rsidR="004B298A" w:rsidDel="00CB0BBA">
          <w:rPr>
            <w:rStyle w:val="CommentReference"/>
            <w:rtl/>
          </w:rPr>
          <w:commentReference w:id="94"/>
        </w:r>
      </w:del>
      <w:commentRangeStart w:id="96"/>
      <w:r w:rsidR="00F2780A"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مشابه</w:t>
      </w:r>
      <w:commentRangeEnd w:id="96"/>
      <w:r w:rsidR="004B298A">
        <w:rPr>
          <w:rStyle w:val="CommentReference"/>
          <w:rtl/>
        </w:rPr>
        <w:commentReference w:id="96"/>
      </w:r>
      <w:r w:rsidR="00F2780A"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97"/>
      <w:r w:rsidR="00F2780A"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شکل چهار است </w:t>
      </w:r>
      <w:commentRangeEnd w:id="97"/>
      <w:r w:rsidR="004B298A">
        <w:rPr>
          <w:rStyle w:val="CommentReference"/>
          <w:rtl/>
        </w:rPr>
        <w:commentReference w:id="97"/>
      </w:r>
      <w:r w:rsidR="00F2780A"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و از دو بخش متمایز زیر مؤلفه‌ای تشکیل شده  این طراحی از تمام کابل‌های دی‌الکتریک برای مصارف دفنی با توانایی مکان‌یابی مورد استفاده است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</w:t>
      </w:r>
      <w:r w:rsidR="00F2780A"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032113CD" w14:textId="600EE51F" w:rsidR="00844585" w:rsidDel="00CB0BBA" w:rsidRDefault="00F2780A" w:rsidP="00CB0BBA">
      <w:pPr>
        <w:bidi/>
        <w:spacing w:after="0" w:line="240" w:lineRule="auto"/>
        <w:jc w:val="lowKashida"/>
        <w:rPr>
          <w:ins w:id="98" w:author="user" w:date="2022-12-20T10:50:00Z"/>
          <w:del w:id="99" w:author="reyhane" w:date="2022-12-24T20:54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commentRangeStart w:id="100"/>
      <w:del w:id="101" w:author="reyhane" w:date="2022-12-24T20:54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استحکام کشش </w:delText>
        </w:r>
        <w:commentRangeEnd w:id="100"/>
        <w:r w:rsidR="00A061D6" w:rsidDel="00CB0BBA">
          <w:rPr>
            <w:rStyle w:val="CommentReference"/>
          </w:rPr>
          <w:commentReference w:id="100"/>
        </w:r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همان‌گونه که در شکل‌های بالا بررسی </w:delText>
        </w:r>
        <w:bookmarkStart w:id="102" w:name="_Hlk122426175"/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کردید </w:delText>
        </w:r>
      </w:del>
      <w:bookmarkEnd w:id="102"/>
      <w:ins w:id="103" w:author="user" w:date="2022-12-20T10:56:00Z">
        <w:del w:id="104" w:author="reyhane" w:date="2022-12-24T20:54:00Z">
          <w:r w:rsidR="00254AAA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کردیم</w:delText>
          </w:r>
          <w:r w:rsidR="00254AAA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del w:id="105" w:author="reyhane" w:date="2022-12-24T20:54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بخش‌های استحکام مختلفی در کابل‌های دراپ نوری وجود دارد که باعث بالا بردن استحکام و حفظ کابل می‌گردد</w:delText>
        </w:r>
        <w:r w:rsidR="00844585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</w:rPr>
          <w:delText>.</w:delText>
        </w:r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</w:del>
    </w:p>
    <w:p w14:paraId="4317EF42" w14:textId="77777777" w:rsidR="00254AAA" w:rsidRPr="00F34A22" w:rsidRDefault="00254AAA" w:rsidP="00254AAA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121EAF34" w14:textId="77777777" w:rsidR="00385604" w:rsidRDefault="00385604" w:rsidP="00BD6A5F">
      <w:pPr>
        <w:bidi/>
        <w:spacing w:after="0" w:line="240" w:lineRule="auto"/>
        <w:jc w:val="lowKashida"/>
        <w:rPr>
          <w:ins w:id="106" w:author="reyhane" w:date="2022-12-24T21:00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</w:p>
    <w:p w14:paraId="2B02FF98" w14:textId="77777777" w:rsidR="00385604" w:rsidRDefault="00385604" w:rsidP="00385604">
      <w:pPr>
        <w:bidi/>
        <w:spacing w:after="0" w:line="240" w:lineRule="auto"/>
        <w:jc w:val="lowKashida"/>
        <w:rPr>
          <w:ins w:id="107" w:author="reyhane" w:date="2022-12-24T21:00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</w:p>
    <w:p w14:paraId="7F6DF96D" w14:textId="776CFBC0" w:rsidR="00BD6A5F" w:rsidRDefault="00BD6A5F" w:rsidP="00385604">
      <w:pPr>
        <w:bidi/>
        <w:spacing w:after="0" w:line="240" w:lineRule="auto"/>
        <w:jc w:val="lowKashida"/>
        <w:rPr>
          <w:ins w:id="108" w:author="reyhane" w:date="2022-12-24T20:54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>نرخ کشش</w:t>
      </w:r>
    </w:p>
    <w:p w14:paraId="0D99B564" w14:textId="4C747B73" w:rsidR="00CB0BBA" w:rsidRPr="00385604" w:rsidRDefault="00CB0BBA" w:rsidP="00CB0BBA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PrChange w:id="109" w:author="reyhane" w:date="2022-12-24T21:00:00Z">
            <w:rPr>
              <w:rFonts w:asciiTheme="majorBidi" w:eastAsia="Times New Roman" w:hAnsiTheme="majorBidi" w:cstheme="majorBidi"/>
              <w:b/>
              <w:bCs/>
              <w:color w:val="000000" w:themeColor="text1"/>
              <w:sz w:val="28"/>
              <w:szCs w:val="28"/>
            </w:rPr>
          </w:rPrChange>
        </w:rPr>
      </w:pPr>
      <w:ins w:id="110" w:author="reyhane" w:date="2022-12-24T20:54:00Z"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11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همان‌گونه که در شکل‌ها</w:t>
        </w:r>
        <w:r w:rsidRPr="00385604">
          <w:rPr>
            <w:rFonts w:asciiTheme="majorBidi" w:eastAsia="Times New Roman" w:hAnsiTheme="majorBidi" w:cs="Times New Roman" w:hint="cs"/>
            <w:color w:val="000000" w:themeColor="text1"/>
            <w:sz w:val="24"/>
            <w:szCs w:val="24"/>
            <w:rtl/>
            <w:rPrChange w:id="112" w:author="reyhane" w:date="2022-12-24T21:00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13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بالا بررس</w:t>
        </w:r>
        <w:r w:rsidRPr="00385604">
          <w:rPr>
            <w:rFonts w:asciiTheme="majorBidi" w:eastAsia="Times New Roman" w:hAnsiTheme="majorBidi" w:cs="Times New Roman" w:hint="cs"/>
            <w:color w:val="000000" w:themeColor="text1"/>
            <w:sz w:val="24"/>
            <w:szCs w:val="24"/>
            <w:rtl/>
            <w:rPrChange w:id="114" w:author="reyhane" w:date="2022-12-24T21:00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15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کرد</w:t>
        </w:r>
        <w:r w:rsidRPr="00385604">
          <w:rPr>
            <w:rFonts w:asciiTheme="majorBidi" w:eastAsia="Times New Roman" w:hAnsiTheme="majorBidi" w:cs="Times New Roman" w:hint="cs"/>
            <w:color w:val="000000" w:themeColor="text1"/>
            <w:sz w:val="24"/>
            <w:szCs w:val="24"/>
            <w:rtl/>
            <w:rPrChange w:id="116" w:author="reyhane" w:date="2022-12-24T21:00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385604">
          <w:rPr>
            <w:rFonts w:asciiTheme="majorBidi" w:eastAsia="Times New Roman" w:hAnsiTheme="majorBidi" w:cs="Times New Roman" w:hint="eastAsia"/>
            <w:color w:val="000000" w:themeColor="text1"/>
            <w:sz w:val="24"/>
            <w:szCs w:val="24"/>
            <w:rtl/>
            <w:rPrChange w:id="117" w:author="reyhane" w:date="2022-12-24T21:00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م</w:t>
        </w:r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18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بخش‌ها</w:t>
        </w:r>
        <w:r w:rsidRPr="00385604">
          <w:rPr>
            <w:rFonts w:asciiTheme="majorBidi" w:eastAsia="Times New Roman" w:hAnsiTheme="majorBidi" w:cs="Times New Roman" w:hint="cs"/>
            <w:color w:val="000000" w:themeColor="text1"/>
            <w:sz w:val="24"/>
            <w:szCs w:val="24"/>
            <w:rtl/>
            <w:rPrChange w:id="119" w:author="reyhane" w:date="2022-12-24T21:00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20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استحکام مختلف</w:t>
        </w:r>
        <w:r w:rsidRPr="00385604">
          <w:rPr>
            <w:rFonts w:asciiTheme="majorBidi" w:eastAsia="Times New Roman" w:hAnsiTheme="majorBidi" w:cs="Times New Roman" w:hint="cs"/>
            <w:color w:val="000000" w:themeColor="text1"/>
            <w:sz w:val="24"/>
            <w:szCs w:val="24"/>
            <w:rtl/>
            <w:rPrChange w:id="121" w:author="reyhane" w:date="2022-12-24T21:00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22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در کابل‌ها</w:t>
        </w:r>
        <w:r w:rsidRPr="00385604">
          <w:rPr>
            <w:rFonts w:asciiTheme="majorBidi" w:eastAsia="Times New Roman" w:hAnsiTheme="majorBidi" w:cs="Times New Roman" w:hint="cs"/>
            <w:color w:val="000000" w:themeColor="text1"/>
            <w:sz w:val="24"/>
            <w:szCs w:val="24"/>
            <w:rtl/>
            <w:rPrChange w:id="123" w:author="reyhane" w:date="2022-12-24T21:00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24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دراپ نور</w:t>
        </w:r>
        <w:r w:rsidRPr="00385604">
          <w:rPr>
            <w:rFonts w:asciiTheme="majorBidi" w:eastAsia="Times New Roman" w:hAnsiTheme="majorBidi" w:cs="Times New Roman" w:hint="cs"/>
            <w:color w:val="000000" w:themeColor="text1"/>
            <w:sz w:val="24"/>
            <w:szCs w:val="24"/>
            <w:rtl/>
            <w:rPrChange w:id="125" w:author="reyhane" w:date="2022-12-24T21:00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26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وجود دارد که باعث بالا بردن استحکام و حفظ کابل م</w:t>
        </w:r>
        <w:r w:rsidRPr="00385604">
          <w:rPr>
            <w:rFonts w:asciiTheme="majorBidi" w:eastAsia="Times New Roman" w:hAnsiTheme="majorBidi" w:cs="Times New Roman" w:hint="cs"/>
            <w:color w:val="000000" w:themeColor="text1"/>
            <w:sz w:val="24"/>
            <w:szCs w:val="24"/>
            <w:rtl/>
            <w:rPrChange w:id="127" w:author="reyhane" w:date="2022-12-24T21:00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385604">
          <w:rPr>
            <w:rFonts w:asciiTheme="majorBidi" w:eastAsia="Times New Roman" w:hAnsiTheme="majorBidi" w:cs="Times New Roman" w:hint="eastAsia"/>
            <w:color w:val="000000" w:themeColor="text1"/>
            <w:sz w:val="24"/>
            <w:szCs w:val="24"/>
            <w:rtl/>
            <w:rPrChange w:id="128" w:author="reyhane" w:date="2022-12-24T21:00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گردد</w:t>
        </w:r>
        <w:r w:rsidRPr="00385604">
          <w:rPr>
            <w:rFonts w:asciiTheme="majorBidi" w:eastAsia="Times New Roman" w:hAnsiTheme="majorBidi" w:cs="Times New Roman"/>
            <w:color w:val="000000" w:themeColor="text1"/>
            <w:sz w:val="24"/>
            <w:szCs w:val="24"/>
            <w:rtl/>
            <w:rPrChange w:id="129" w:author="reyhane" w:date="2022-12-24T21:00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.</w:t>
        </w:r>
      </w:ins>
    </w:p>
    <w:p w14:paraId="152E6CB9" w14:textId="1359FD67" w:rsidR="00844585" w:rsidRPr="00F34A22" w:rsidRDefault="00F2780A" w:rsidP="00BD6A5F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عضو استحکام دهنده برای اطمینان از این‌که هیچ فشار کششی اعمالی روی فیبر نوری در خلال و بعد</w:t>
      </w:r>
      <w:ins w:id="130" w:author="reyhane" w:date="2022-12-24T21:00:00Z">
        <w:r w:rsidR="00385604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و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نصب قرار ندارد استفاده می‌شود</w:t>
      </w:r>
      <w:ins w:id="131" w:author="user" w:date="2022-12-20T11:02:00Z">
        <w:r w:rsidR="003536A4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.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این عضو محدودیت‌های فیزیکی ندارد اما اگر فشار کشش فزاینده داشته باشیم محدودیت‌های فیزیکی کابل </w:t>
      </w:r>
      <w:del w:id="132" w:author="user" w:date="2022-12-20T11:03:00Z">
        <w:r w:rsidRPr="00F2780A" w:rsidDel="003536A4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که 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منجر به صدمه دیدن کابل و شکستن فیبر نوری می‌شود</w:t>
      </w:r>
      <w:ins w:id="133" w:author="user" w:date="2022-12-20T11:03:00Z">
        <w:r w:rsidR="003536A4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.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بار کشش فزاینده ممکن باعث می‌گردد تا در فیبرها ماکرو خم تولید کن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  <w:lang w:bidi="fa-IR"/>
        </w:rPr>
        <w:t>ن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د که منجر به تضعیف سیگنال فیبر نوری می‌گردد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6BA47920" w14:textId="29CAC97B" w:rsidR="00390102" w:rsidRDefault="00F2780A" w:rsidP="00390102">
      <w:pPr>
        <w:bidi/>
        <w:spacing w:after="0" w:line="240" w:lineRule="auto"/>
        <w:jc w:val="lowKashida"/>
        <w:rPr>
          <w:ins w:id="134" w:author="user" w:date="2022-12-20T11:56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commentRangeStart w:id="135"/>
      <w:del w:id="136" w:author="user" w:date="2022-12-20T11:56:00Z"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نرخ استاندارد کشش حداکثر فشار مجاز برای کابل را نمایش می‌دهد</w:delText>
        </w:r>
        <w:r w:rsidR="0054729E" w:rsidRPr="00F34A22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نرخ کشش استاندارد برای تولیدات توسط استاندارد </w:delText>
        </w:r>
        <w:bookmarkStart w:id="137" w:name="_Hlk122428873"/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delText xml:space="preserve">1335N </w:delText>
        </w:r>
        <w:bookmarkEnd w:id="137"/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delText>(300ibf)</w:delText>
        </w:r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  <w:rtl/>
          </w:rPr>
          <w:delText xml:space="preserve"> 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برای نصب و طراحی کابل با کشش و </w:delText>
        </w:r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delText>440N (100ibf)</w:delText>
        </w:r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  <w:rtl/>
          </w:rPr>
          <w:delText xml:space="preserve"> 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برای کابل‌هایی که مستقیم دفن می‌شوند و در زمین توسط تجهیزات گودبرداری یا دمیدن به داخل داکت ها پوشش داده می‌شو</w:delText>
        </w:r>
        <w:r w:rsidR="0054729E" w:rsidRPr="00F34A22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ن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د</w:delText>
        </w:r>
        <w:r w:rsidR="0054729E" w:rsidRPr="00F34A22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 </w:delText>
        </w:r>
        <w:commentRangeEnd w:id="135"/>
        <w:r w:rsidR="00A32448" w:rsidDel="00390102">
          <w:rPr>
            <w:rStyle w:val="CommentReference"/>
            <w:rtl/>
          </w:rPr>
          <w:commentReference w:id="135"/>
        </w:r>
      </w:del>
    </w:p>
    <w:p w14:paraId="72E6A660" w14:textId="67815571" w:rsidR="00390102" w:rsidRDefault="00390102" w:rsidP="00390102">
      <w:pPr>
        <w:bidi/>
        <w:spacing w:after="0" w:line="240" w:lineRule="auto"/>
        <w:jc w:val="lowKashida"/>
        <w:rPr>
          <w:ins w:id="138" w:author="user" w:date="2022-12-20T11:56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ins w:id="139" w:author="user" w:date="2022-12-20T11:56:00Z"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>نرخ کشش استاندارد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ins w:id="140" w:author="user" w:date="2022-12-20T11:57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در کابل هایی</w:t>
        </w:r>
      </w:ins>
      <w:ins w:id="141" w:author="user" w:date="2022-12-20T11:58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که</w:t>
        </w:r>
      </w:ins>
      <w:ins w:id="142" w:author="user" w:date="2022-12-20T11:57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ins w:id="143" w:author="user" w:date="2022-12-20T11:56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(</w:t>
        </w:r>
      </w:ins>
      <w:ins w:id="144" w:author="user" w:date="2022-12-20T11:58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انواع </w:t>
        </w:r>
      </w:ins>
      <w:ins w:id="145" w:author="user" w:date="2022-12-20T11:56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پوشش داده </w:t>
        </w:r>
      </w:ins>
      <w:ins w:id="146" w:author="user" w:date="2022-12-20T11:58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شده با این استاندارد</w:t>
        </w:r>
      </w:ins>
      <w:ins w:id="147" w:author="user" w:date="2022-12-20T11:56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) با کشش نصب می شوند، </w:t>
        </w:r>
        <w:r w:rsidRPr="00F34A2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t>1335N (300ibf)</w:t>
        </w:r>
        <w:r>
          <w:rPr>
            <w:rFonts w:asciiTheme="majorBidi" w:hAnsiTheme="majorBidi" w:cstheme="majorBidi" w:hint="cs"/>
            <w:color w:val="000000" w:themeColor="text1"/>
            <w:sz w:val="23"/>
            <w:szCs w:val="23"/>
            <w:shd w:val="clear" w:color="auto" w:fill="FFFFFF"/>
            <w:rtl/>
          </w:rPr>
          <w:t xml:space="preserve"> است. همچنین برای 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کابل 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هایی که نصب آنها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توسط تجهیزات گودبرداری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به صورت دفن 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>مستقیم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درزمین است و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یا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کابل هایی که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با 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دمیدن به داخل داکت 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نصب می شوند، </w:t>
        </w:r>
        <w:r w:rsidRPr="00F34A2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t>440N (100ibf)</w:t>
        </w:r>
        <w:r>
          <w:rPr>
            <w:rFonts w:asciiTheme="majorBidi" w:hAnsiTheme="majorBidi" w:cstheme="majorBidi" w:hint="cs"/>
            <w:color w:val="000000" w:themeColor="text1"/>
            <w:sz w:val="23"/>
            <w:szCs w:val="23"/>
            <w:shd w:val="clear" w:color="auto" w:fill="FFFFFF"/>
            <w:rtl/>
          </w:rPr>
          <w:t xml:space="preserve"> است.</w:t>
        </w:r>
      </w:ins>
    </w:p>
    <w:p w14:paraId="4ADBF22E" w14:textId="77777777" w:rsidR="00390102" w:rsidRDefault="00390102" w:rsidP="00390102">
      <w:pPr>
        <w:bidi/>
        <w:spacing w:after="0" w:line="240" w:lineRule="auto"/>
        <w:jc w:val="lowKashida"/>
        <w:rPr>
          <w:ins w:id="148" w:author="user" w:date="2022-12-20T10:50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7A9E0BE8" w14:textId="719BD8CA" w:rsidR="00254AAA" w:rsidRPr="00F34A22" w:rsidRDefault="00254AAA" w:rsidP="00254AAA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12DAF705" w14:textId="77777777" w:rsidR="00CB0BBA" w:rsidRDefault="00F2780A" w:rsidP="00BD6A5F">
      <w:pPr>
        <w:bidi/>
        <w:spacing w:after="0" w:line="240" w:lineRule="auto"/>
        <w:jc w:val="lowKashida"/>
        <w:rPr>
          <w:ins w:id="149" w:author="reyhane" w:date="2022-12-24T20:55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bookmarkStart w:id="150" w:name="_Hlk122430051"/>
      <w:commentRangeStart w:id="151"/>
      <w:r w:rsidRPr="00F2780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دو نوع متد نصب کابل های دراپ ها </w:t>
      </w:r>
    </w:p>
    <w:p w14:paraId="036EFAD7" w14:textId="77777777" w:rsidR="00CB0BBA" w:rsidRDefault="00F2780A" w:rsidP="00CB0BBA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ins w:id="152" w:author="reyhane" w:date="2022-12-24T20:56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del w:id="153" w:author="reyhane" w:date="2022-12-24T20:56:00Z">
        <w:r w:rsidRPr="00CB0BBA" w:rsidDel="00CB0BB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rPrChange w:id="154" w:author="reyhane" w:date="2022-12-24T20:56:00Z">
              <w:rPr>
                <w:rtl/>
              </w:rPr>
            </w:rPrChange>
          </w:rPr>
          <w:delText>را داریم</w:delText>
        </w:r>
        <w:r w:rsidR="0054729E" w:rsidRPr="00CB0BBA" w:rsidDel="00CB0BB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rPrChange w:id="155" w:author="reyhane" w:date="2022-12-24T20:56:00Z">
              <w:rPr>
                <w:rtl/>
              </w:rPr>
            </w:rPrChange>
          </w:rPr>
          <w:delText>:</w:delText>
        </w:r>
        <w:r w:rsidRPr="00CB0BBA" w:rsidDel="00CB0BB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rPrChange w:id="156" w:author="reyhane" w:date="2022-12-24T20:56:00Z">
              <w:rPr>
                <w:rtl/>
              </w:rPr>
            </w:rPrChange>
          </w:rPr>
          <w:delText xml:space="preserve"> یک</w:delText>
        </w:r>
      </w:del>
      <w:r w:rsidRPr="00CB0BB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rPrChange w:id="157" w:author="reyhane" w:date="2022-12-24T20:56:00Z">
            <w:rPr>
              <w:rtl/>
            </w:rPr>
          </w:rPrChange>
        </w:rPr>
        <w:t xml:space="preserve"> اتصال ترمینال میدانی</w:t>
      </w:r>
    </w:p>
    <w:p w14:paraId="38DFAD23" w14:textId="76D636DE" w:rsidR="00CB0BBA" w:rsidRPr="00CB0BBA" w:rsidRDefault="00CB0BBA" w:rsidP="00CB0BBA">
      <w:pPr>
        <w:bidi/>
        <w:spacing w:after="0" w:line="240" w:lineRule="auto"/>
        <w:jc w:val="lowKashida"/>
        <w:rPr>
          <w:ins w:id="158" w:author="reyhane" w:date="2022-12-24T20:56:00Z"/>
          <w:rFonts w:asciiTheme="majorBidi" w:eastAsia="Times New Roman" w:hAnsiTheme="majorBidi" w:cstheme="majorBidi"/>
          <w:color w:val="000000" w:themeColor="text1"/>
          <w:sz w:val="28"/>
          <w:szCs w:val="28"/>
          <w:rtl/>
          <w:rPrChange w:id="159" w:author="reyhane" w:date="2022-12-24T20:58:00Z">
            <w:rPr>
              <w:ins w:id="160" w:author="reyhane" w:date="2022-12-24T20:56:00Z"/>
              <w:rtl/>
            </w:rPr>
          </w:rPrChange>
        </w:rPr>
      </w:pPr>
      <w:ins w:id="161" w:author="reyhane" w:date="2022-12-24T20:56:00Z"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62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ترم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6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64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نال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65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66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67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دان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68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69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70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به‌عبارت‌د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71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72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گر،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73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از قرقره‌ها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74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75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کابل انبوه استفاده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76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77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کند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78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تا بتواند طول مناسب را رو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79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80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سا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81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82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ت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83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با حفظ هز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84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85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نه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8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و تحو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8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88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ل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89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دادن ت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90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91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که‌ها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92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93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س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94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95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ستم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19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مد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9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198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ر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199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00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ت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01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کابل برش بزند. 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02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03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04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توسعه، به‌طور برجسته‌ا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05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0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زمان لازم برا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0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08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نصب کابل درام به‌وس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09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10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له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11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اتصال سر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12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13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ع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14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کابل متمرکزشد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15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ه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1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به ترم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1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18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نال‌ها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19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20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21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ا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22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مفاصل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2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24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که به‌طور خارج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25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2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رو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2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28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آداپتورها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29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30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جداساز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31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32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شده‌اند را کاهش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3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34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دهد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35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. در عوض کاهش هز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36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37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نه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38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کل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39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40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اتصالات مشترک، دوام و اطم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41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42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نان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43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در بخش دراپ شبکه هم تثب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44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45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ت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4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4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48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شود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49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.</w:t>
        </w:r>
      </w:ins>
      <w:del w:id="250" w:author="reyhane" w:date="2022-12-24T20:56:00Z">
        <w:r w:rsidR="00F2780A" w:rsidRPr="00CB0BBA" w:rsidDel="00CB0BBA">
          <w:rPr>
            <w:rFonts w:asciiTheme="majorBidi" w:eastAsia="Times New Roman" w:hAnsiTheme="majorBidi" w:cstheme="majorBidi"/>
            <w:color w:val="000000" w:themeColor="text1"/>
            <w:sz w:val="28"/>
            <w:szCs w:val="28"/>
            <w:rtl/>
            <w:rPrChange w:id="251" w:author="reyhane" w:date="2022-12-24T20:58:00Z">
              <w:rPr>
                <w:rtl/>
              </w:rPr>
            </w:rPrChange>
          </w:rPr>
          <w:delText xml:space="preserve"> </w:delText>
        </w:r>
      </w:del>
    </w:p>
    <w:p w14:paraId="1702FA39" w14:textId="130EFD04" w:rsidR="0054729E" w:rsidRPr="00CB0BBA" w:rsidDel="00CB0BBA" w:rsidRDefault="00CB0BBA" w:rsidP="00CB0BBA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del w:id="252" w:author="reyhane" w:date="2022-12-24T20:58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ins w:id="253" w:author="reyhane" w:date="2022-12-24T20:57:00Z">
        <w:r w:rsidRPr="00CB0BBA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اتصال</w:t>
        </w:r>
      </w:ins>
      <w:del w:id="254" w:author="reyhane" w:date="2022-12-24T20:56:00Z">
        <w:r w:rsidR="00F2780A" w:rsidRPr="00CB0BBA" w:rsidDel="00CB0BB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rPrChange w:id="255" w:author="reyhane" w:date="2022-12-24T20:58:00Z">
              <w:rPr>
                <w:rtl/>
              </w:rPr>
            </w:rPrChange>
          </w:rPr>
          <w:delText xml:space="preserve">دو </w:delText>
        </w:r>
      </w:del>
      <w:ins w:id="256" w:author="reyhane" w:date="2022-12-24T20:56:00Z">
        <w:r w:rsidRPr="00CB0BB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rPrChange w:id="257" w:author="reyhane" w:date="2022-12-24T20:58:00Z">
              <w:rPr>
                <w:rtl/>
              </w:rPr>
            </w:rPrChange>
          </w:rPr>
          <w:t xml:space="preserve"> </w:t>
        </w:r>
      </w:ins>
      <w:r w:rsidR="00F2780A" w:rsidRPr="00CB0BB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rPrChange w:id="258" w:author="reyhane" w:date="2022-12-24T20:58:00Z">
            <w:rPr>
              <w:rtl/>
            </w:rPr>
          </w:rPrChange>
        </w:rPr>
        <w:t xml:space="preserve">ترمینال کارخانه </w:t>
      </w:r>
      <w:ins w:id="259" w:author="reyhane" w:date="2022-12-24T20:58:00Z">
        <w:r w:rsidRPr="00CB0BBA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ای</w:t>
        </w:r>
      </w:ins>
      <w:del w:id="260" w:author="reyhane" w:date="2022-12-24T20:58:00Z">
        <w:r w:rsidR="00F2780A" w:rsidRPr="00CB0BBA" w:rsidDel="00CB0BB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rPrChange w:id="261" w:author="reyhane" w:date="2022-12-24T20:58:00Z">
              <w:rPr>
                <w:rtl/>
              </w:rPr>
            </w:rPrChange>
          </w:rPr>
          <w:delText>کابل دراپ</w:delText>
        </w:r>
        <w:commentRangeEnd w:id="151"/>
        <w:r w:rsidR="00534F4C" w:rsidRPr="00CB0BBA" w:rsidDel="00CB0BBA">
          <w:rPr>
            <w:rStyle w:val="CommentReference"/>
            <w:b/>
            <w:bCs/>
            <w:rtl/>
            <w:rPrChange w:id="262" w:author="reyhane" w:date="2022-12-24T20:58:00Z">
              <w:rPr>
                <w:rStyle w:val="CommentReference"/>
                <w:rtl/>
              </w:rPr>
            </w:rPrChange>
          </w:rPr>
          <w:commentReference w:id="151"/>
        </w:r>
        <w:r w:rsidR="00F2780A" w:rsidRPr="00CB0BBA" w:rsidDel="00CB0BB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rPrChange w:id="263" w:author="reyhane" w:date="2022-12-24T20:58:00Z">
              <w:rPr>
                <w:rtl/>
              </w:rPr>
            </w:rPrChange>
          </w:rPr>
          <w:delText xml:space="preserve"> </w:delText>
        </w:r>
      </w:del>
    </w:p>
    <w:p w14:paraId="410D376D" w14:textId="77777777" w:rsidR="00CB0BBA" w:rsidRPr="00CB0BBA" w:rsidRDefault="00CB0BBA" w:rsidP="00CB0BBA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ins w:id="264" w:author="reyhane" w:date="2022-12-24T20:58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rPrChange w:id="265" w:author="reyhane" w:date="2022-12-24T20:58:00Z">
            <w:rPr>
              <w:ins w:id="266" w:author="reyhane" w:date="2022-12-24T20:58:00Z"/>
              <w:rtl/>
            </w:rPr>
          </w:rPrChange>
        </w:rPr>
        <w:pPrChange w:id="267" w:author="reyhane" w:date="2022-12-24T20:58:00Z">
          <w:pPr>
            <w:bidi/>
            <w:spacing w:after="0" w:line="240" w:lineRule="auto"/>
            <w:jc w:val="lowKashida"/>
          </w:pPr>
        </w:pPrChange>
      </w:pPr>
    </w:p>
    <w:bookmarkEnd w:id="150"/>
    <w:p w14:paraId="0D5F6C39" w14:textId="54ACA864" w:rsidR="00534F4C" w:rsidRPr="00CB0BBA" w:rsidRDefault="00CB0BBA" w:rsidP="00CB0BBA">
      <w:pPr>
        <w:pStyle w:val="ListParagraph"/>
        <w:bidi/>
        <w:spacing w:after="0" w:line="240" w:lineRule="auto"/>
        <w:jc w:val="lowKashida"/>
        <w:rPr>
          <w:ins w:id="268" w:author="user" w:date="2022-12-20T12:01:00Z"/>
          <w:rFonts w:asciiTheme="majorBidi" w:eastAsia="Times New Roman" w:hAnsiTheme="majorBidi" w:cstheme="majorBidi"/>
          <w:color w:val="000000" w:themeColor="text1"/>
          <w:sz w:val="28"/>
          <w:szCs w:val="28"/>
          <w:rtl/>
          <w:rPrChange w:id="269" w:author="reyhane" w:date="2022-12-24T20:58:00Z">
            <w:rPr>
              <w:ins w:id="270" w:author="user" w:date="2022-12-20T12:01:00Z"/>
              <w:rFonts w:asciiTheme="majorBidi" w:eastAsia="Times New Roman" w:hAnsiTheme="majorBidi" w:cstheme="majorBidi"/>
              <w:b/>
              <w:bCs/>
              <w:color w:val="000000" w:themeColor="text1"/>
              <w:sz w:val="28"/>
              <w:szCs w:val="28"/>
              <w:rtl/>
            </w:rPr>
          </w:rPrChange>
        </w:rPr>
        <w:pPrChange w:id="271" w:author="reyhane" w:date="2022-12-24T20:58:00Z">
          <w:pPr>
            <w:pStyle w:val="ListParagraph"/>
            <w:numPr>
              <w:numId w:val="3"/>
            </w:numPr>
            <w:bidi/>
            <w:spacing w:after="0" w:line="240" w:lineRule="auto"/>
            <w:ind w:hanging="360"/>
            <w:jc w:val="lowKashida"/>
          </w:pPr>
        </w:pPrChange>
      </w:pPr>
      <w:ins w:id="272" w:author="reyhane" w:date="2022-12-24T20:57:00Z"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7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ک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74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ابل‌ها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75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7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دراپ ترم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7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78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نال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79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کارخانه‌ا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80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81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82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اجرا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8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84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بالا و اتصال مطمئن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85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8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را مه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8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88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ا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89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90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91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کنند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92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. فرا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9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94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95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ساخت کنترل‌شده، ف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96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297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بر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298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299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با سرپا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00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01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ان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02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03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پا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04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05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دار،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06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مه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07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08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ا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09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10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11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کند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12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که منجر به تلفات نور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1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14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پا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15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16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17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18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19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شود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20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. ترم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21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22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نال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23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کارخانه‌ا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24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25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هز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26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27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نه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28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کارگر را با کاهش زمان نصب کاهش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29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30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دهد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31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. ازا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32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33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ن‌رو،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34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در مقا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35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36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سه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37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با جا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38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39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گز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40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41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42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ترم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4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44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نال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45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46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47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دان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48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49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50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کابل‌ها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51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52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ترم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53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54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نال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55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کارخانه‌ا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56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57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،م</w:t>
        </w:r>
        <w:r w:rsidRPr="00CB0BBA">
          <w:rPr>
            <w:rFonts w:asciiTheme="majorBidi" w:eastAsia="Times New Roman" w:hAnsiTheme="majorBidi" w:cs="Times New Roman" w:hint="cs"/>
            <w:color w:val="000000" w:themeColor="text1"/>
            <w:sz w:val="28"/>
            <w:szCs w:val="28"/>
            <w:rtl/>
            <w:rPrChange w:id="358" w:author="reyhane" w:date="2022-12-24T20:58:00Z">
              <w:rPr>
                <w:rFonts w:asciiTheme="majorBidi" w:eastAsia="Times New Roman" w:hAnsiTheme="majorBidi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ی‌</w:t>
        </w:r>
        <w:r w:rsidRPr="00CB0BBA">
          <w:rPr>
            <w:rFonts w:asciiTheme="majorBidi" w:eastAsia="Times New Roman" w:hAnsiTheme="majorBidi" w:cs="Times New Roman" w:hint="eastAsia"/>
            <w:color w:val="000000" w:themeColor="text1"/>
            <w:sz w:val="28"/>
            <w:szCs w:val="28"/>
            <w:rtl/>
            <w:rPrChange w:id="359" w:author="reyhane" w:date="2022-12-24T20:58:00Z">
              <w:rPr>
                <w:rFonts w:asciiTheme="majorBidi" w:eastAsia="Times New Roman" w:hAnsiTheme="majorBidi" w:cs="Times New Roman" w:hint="eastAsia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>توانند</w:t>
        </w:r>
        <w:r w:rsidRPr="00CB0BBA">
          <w:rPr>
            <w:rFonts w:asciiTheme="majorBidi" w:eastAsia="Times New Roman" w:hAnsiTheme="majorBidi" w:cs="Times New Roman"/>
            <w:color w:val="000000" w:themeColor="text1"/>
            <w:sz w:val="28"/>
            <w:szCs w:val="28"/>
            <w:rtl/>
            <w:rPrChange w:id="360" w:author="reyhane" w:date="2022-12-24T20:58:00Z">
              <w:rPr>
                <w:rFonts w:asciiTheme="majorBidi" w:eastAsia="Times New Roman" w:hAnsiTheme="majorBidi" w:cs="Times New Roman"/>
                <w:b/>
                <w:bCs/>
                <w:color w:val="000000" w:themeColor="text1"/>
                <w:sz w:val="28"/>
                <w:szCs w:val="28"/>
                <w:rtl/>
              </w:rPr>
            </w:rPrChange>
          </w:rPr>
          <w:t xml:space="preserve"> گران‌تر باشند. </w:t>
        </w:r>
      </w:ins>
      <w:commentRangeStart w:id="361"/>
      <w:ins w:id="362" w:author="user" w:date="2022-12-20T12:00:00Z">
        <w:del w:id="363" w:author="reyhane" w:date="2022-12-24T20:57:00Z">
          <w:r w:rsidR="00534F4C" w:rsidRPr="00CB0BBA" w:rsidDel="00CB0BBA">
            <w:rPr>
              <w:rFonts w:asciiTheme="majorBidi" w:eastAsia="Times New Roman" w:hAnsiTheme="majorBidi" w:cstheme="majorBidi"/>
              <w:color w:val="000000" w:themeColor="text1"/>
              <w:sz w:val="28"/>
              <w:szCs w:val="28"/>
              <w:rtl/>
              <w:rPrChange w:id="364" w:author="reyhane" w:date="2022-12-24T20:58:00Z">
                <w:rPr>
                  <w:rFonts w:asciiTheme="majorBidi" w:eastAsia="Times New Roman" w:hAnsiTheme="majorBidi" w:cstheme="majorBidi"/>
                  <w:b/>
                  <w:bCs/>
                  <w:color w:val="000000" w:themeColor="text1"/>
                  <w:sz w:val="28"/>
                  <w:szCs w:val="28"/>
                  <w:rtl/>
                </w:rPr>
              </w:rPrChange>
            </w:rPr>
            <w:delText>مت</w:delText>
          </w:r>
        </w:del>
        <w:del w:id="365" w:author="reyhane" w:date="2022-12-24T20:56:00Z">
          <w:r w:rsidR="00534F4C" w:rsidRPr="00CB0BBA" w:rsidDel="00CB0BBA">
            <w:rPr>
              <w:rFonts w:asciiTheme="majorBidi" w:eastAsia="Times New Roman" w:hAnsiTheme="majorBidi" w:cstheme="majorBidi"/>
              <w:color w:val="000000" w:themeColor="text1"/>
              <w:sz w:val="28"/>
              <w:szCs w:val="28"/>
              <w:rtl/>
              <w:rPrChange w:id="366" w:author="reyhane" w:date="2022-12-24T20:58:00Z">
                <w:rPr>
                  <w:rFonts w:asciiTheme="majorBidi" w:eastAsia="Times New Roman" w:hAnsiTheme="majorBidi" w:cstheme="majorBidi"/>
                  <w:b/>
                  <w:bCs/>
                  <w:color w:val="000000" w:themeColor="text1"/>
                  <w:sz w:val="28"/>
                  <w:szCs w:val="28"/>
                  <w:rtl/>
                </w:rPr>
              </w:rPrChange>
            </w:rPr>
            <w:delText>د</w:delText>
          </w:r>
        </w:del>
      </w:ins>
      <w:ins w:id="367" w:author="user" w:date="2022-12-20T12:01:00Z">
        <w:del w:id="368" w:author="reyhane" w:date="2022-12-24T20:56:00Z">
          <w:r w:rsidR="00534F4C" w:rsidRPr="00CB0BBA" w:rsidDel="00CB0BBA">
            <w:rPr>
              <w:rFonts w:asciiTheme="majorBidi" w:eastAsia="Times New Roman" w:hAnsiTheme="majorBidi" w:cstheme="majorBidi" w:hint="cs"/>
              <w:color w:val="000000" w:themeColor="text1"/>
              <w:sz w:val="28"/>
              <w:szCs w:val="28"/>
              <w:rtl/>
              <w:rPrChange w:id="369" w:author="reyhane" w:date="2022-12-24T20:58:00Z">
                <w:rPr>
                  <w:rFonts w:asciiTheme="majorBidi" w:eastAsia="Times New Roman" w:hAnsiTheme="majorBidi" w:cstheme="majorBidi" w:hint="cs"/>
                  <w:b/>
                  <w:bCs/>
                  <w:color w:val="000000" w:themeColor="text1"/>
                  <w:sz w:val="28"/>
                  <w:szCs w:val="28"/>
                  <w:rtl/>
                </w:rPr>
              </w:rPrChange>
            </w:rPr>
            <w:delText>های</w:delText>
          </w:r>
        </w:del>
      </w:ins>
      <w:ins w:id="370" w:author="user" w:date="2022-12-20T12:00:00Z">
        <w:del w:id="371" w:author="reyhane" w:date="2022-12-24T20:56:00Z">
          <w:r w:rsidR="00534F4C" w:rsidRPr="00CB0BBA" w:rsidDel="00CB0BBA">
            <w:rPr>
              <w:rFonts w:asciiTheme="majorBidi" w:eastAsia="Times New Roman" w:hAnsiTheme="majorBidi" w:cstheme="majorBidi"/>
              <w:color w:val="000000" w:themeColor="text1"/>
              <w:sz w:val="28"/>
              <w:szCs w:val="28"/>
              <w:rtl/>
              <w:rPrChange w:id="372" w:author="reyhane" w:date="2022-12-24T20:58:00Z">
                <w:rPr>
                  <w:rFonts w:asciiTheme="majorBidi" w:eastAsia="Times New Roman" w:hAnsiTheme="majorBidi" w:cstheme="majorBidi"/>
                  <w:b/>
                  <w:bCs/>
                  <w:color w:val="000000" w:themeColor="text1"/>
                  <w:sz w:val="28"/>
                  <w:szCs w:val="28"/>
                  <w:rtl/>
                </w:rPr>
              </w:rPrChange>
            </w:rPr>
            <w:delText xml:space="preserve"> نصب کابل ها</w:delText>
          </w:r>
        </w:del>
      </w:ins>
      <w:ins w:id="373" w:author="user" w:date="2022-12-20T12:01:00Z">
        <w:del w:id="374" w:author="reyhane" w:date="2022-12-24T20:56:00Z">
          <w:r w:rsidR="00534F4C" w:rsidRPr="00CB0BBA" w:rsidDel="00CB0BBA">
            <w:rPr>
              <w:rFonts w:asciiTheme="majorBidi" w:eastAsia="Times New Roman" w:hAnsiTheme="majorBidi" w:cstheme="majorBidi" w:hint="cs"/>
              <w:color w:val="000000" w:themeColor="text1"/>
              <w:sz w:val="28"/>
              <w:szCs w:val="28"/>
              <w:rtl/>
              <w:rPrChange w:id="375" w:author="reyhane" w:date="2022-12-24T20:58:00Z">
                <w:rPr>
                  <w:rFonts w:asciiTheme="majorBidi" w:eastAsia="Times New Roman" w:hAnsiTheme="majorBidi" w:cstheme="majorBidi" w:hint="cs"/>
                  <w:b/>
                  <w:bCs/>
                  <w:color w:val="000000" w:themeColor="text1"/>
                  <w:sz w:val="28"/>
                  <w:szCs w:val="28"/>
                  <w:rtl/>
                </w:rPr>
              </w:rPrChange>
            </w:rPr>
            <w:delText>ی</w:delText>
          </w:r>
        </w:del>
      </w:ins>
      <w:ins w:id="376" w:author="user" w:date="2022-12-20T12:00:00Z">
        <w:del w:id="377" w:author="reyhane" w:date="2022-12-24T20:56:00Z">
          <w:r w:rsidR="00534F4C" w:rsidRPr="00CB0BBA" w:rsidDel="00CB0BBA">
            <w:rPr>
              <w:rFonts w:asciiTheme="majorBidi" w:eastAsia="Times New Roman" w:hAnsiTheme="majorBidi" w:cstheme="majorBidi"/>
              <w:color w:val="000000" w:themeColor="text1"/>
              <w:sz w:val="28"/>
              <w:szCs w:val="28"/>
              <w:rtl/>
              <w:rPrChange w:id="378" w:author="reyhane" w:date="2022-12-24T20:58:00Z">
                <w:rPr>
                  <w:rFonts w:asciiTheme="majorBidi" w:eastAsia="Times New Roman" w:hAnsiTheme="majorBidi" w:cstheme="majorBidi"/>
                  <w:b/>
                  <w:bCs/>
                  <w:color w:val="000000" w:themeColor="text1"/>
                  <w:sz w:val="28"/>
                  <w:szCs w:val="28"/>
                  <w:rtl/>
                </w:rPr>
              </w:rPrChange>
            </w:rPr>
            <w:delText xml:space="preserve"> دراپ</w:delText>
          </w:r>
        </w:del>
      </w:ins>
    </w:p>
    <w:p w14:paraId="2588F205" w14:textId="1C66EFBA" w:rsidR="00714E6F" w:rsidRPr="00714E6F" w:rsidDel="00CB0BBA" w:rsidRDefault="00E148ED" w:rsidP="00714E6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del w:id="379" w:author="reyhane" w:date="2022-12-24T20:58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ins w:id="380" w:author="user" w:date="2022-12-20T13:39:00Z">
        <w:del w:id="381" w:author="reyhane" w:date="2022-12-24T20:58:00Z">
          <w:r w:rsidDel="00CB0BBA">
            <w:rPr>
              <w:rFonts w:asciiTheme="majorBidi" w:eastAsia="Times New Roman" w:hAnsiTheme="majorBidi" w:cstheme="majorBidi" w:hint="cs"/>
              <w:b/>
              <w:bCs/>
              <w:color w:val="000000" w:themeColor="text1"/>
              <w:sz w:val="28"/>
              <w:szCs w:val="28"/>
              <w:rtl/>
            </w:rPr>
            <w:delText>برش</w:delText>
          </w:r>
        </w:del>
      </w:ins>
      <w:ins w:id="382" w:author="user" w:date="2022-12-20T12:00:00Z">
        <w:del w:id="383" w:author="reyhane" w:date="2022-12-24T20:58:00Z">
          <w:r w:rsidR="00534F4C" w:rsidRPr="00714E6F" w:rsidDel="00CB0BBA">
            <w:rPr>
              <w:rFonts w:asciiTheme="majorBidi" w:eastAsia="Times New Roman" w:hAnsiTheme="majorBidi" w:cstheme="majorBidi"/>
              <w:b/>
              <w:bCs/>
              <w:color w:val="000000" w:themeColor="text1"/>
              <w:sz w:val="28"/>
              <w:szCs w:val="28"/>
              <w:rtl/>
            </w:rPr>
            <w:delText xml:space="preserve"> میدانی </w:delText>
          </w:r>
        </w:del>
      </w:ins>
      <w:ins w:id="384" w:author="user" w:date="2022-12-20T13:38:00Z">
        <w:del w:id="385" w:author="reyhane" w:date="2022-12-24T20:58:00Z">
          <w:r w:rsidR="00782532" w:rsidDel="00CB0BBA">
            <w:rPr>
              <w:rFonts w:asciiTheme="majorBidi" w:eastAsia="Times New Roman" w:hAnsiTheme="majorBidi" w:cstheme="majorBidi" w:hint="cs"/>
              <w:b/>
              <w:bCs/>
              <w:color w:val="000000" w:themeColor="text1"/>
              <w:sz w:val="28"/>
              <w:szCs w:val="28"/>
              <w:rtl/>
              <w:lang w:bidi="fa-IR"/>
            </w:rPr>
            <w:delText>کابل دراپ</w:delText>
          </w:r>
        </w:del>
      </w:ins>
    </w:p>
    <w:p w14:paraId="076B5CC5" w14:textId="742EC11B" w:rsidR="00534F4C" w:rsidRPr="00714E6F" w:rsidDel="00CB0BBA" w:rsidRDefault="00E148ED" w:rsidP="00714E6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ins w:id="386" w:author="user" w:date="2022-12-20T12:00:00Z"/>
          <w:del w:id="387" w:author="reyhane" w:date="2022-12-24T20:58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ins w:id="388" w:author="user" w:date="2022-12-20T13:39:00Z">
        <w:del w:id="389" w:author="reyhane" w:date="2022-12-24T20:58:00Z">
          <w:r w:rsidDel="00CB0BBA">
            <w:rPr>
              <w:rFonts w:asciiTheme="majorBidi" w:eastAsia="Times New Roman" w:hAnsiTheme="majorBidi" w:cstheme="majorBidi" w:hint="cs"/>
              <w:b/>
              <w:bCs/>
              <w:color w:val="000000" w:themeColor="text1"/>
              <w:sz w:val="28"/>
              <w:szCs w:val="28"/>
              <w:rtl/>
            </w:rPr>
            <w:delText>برش</w:delText>
          </w:r>
        </w:del>
      </w:ins>
      <w:ins w:id="390" w:author="user" w:date="2022-12-20T12:00:00Z">
        <w:del w:id="391" w:author="reyhane" w:date="2022-12-24T20:58:00Z">
          <w:r w:rsidR="00534F4C" w:rsidRPr="00714E6F" w:rsidDel="00CB0BBA">
            <w:rPr>
              <w:rFonts w:asciiTheme="majorBidi" w:eastAsia="Times New Roman" w:hAnsiTheme="majorBidi" w:cstheme="majorBidi"/>
              <w:b/>
              <w:bCs/>
              <w:color w:val="000000" w:themeColor="text1"/>
              <w:sz w:val="28"/>
              <w:szCs w:val="28"/>
              <w:rtl/>
            </w:rPr>
            <w:delText xml:space="preserve"> کارخانه</w:delText>
          </w:r>
        </w:del>
      </w:ins>
      <w:ins w:id="392" w:author="user" w:date="2022-12-20T12:03:00Z">
        <w:del w:id="393" w:author="reyhane" w:date="2022-12-24T20:58:00Z">
          <w:r w:rsidR="00534F4C" w:rsidRPr="00714E6F" w:rsidDel="00CB0BBA">
            <w:rPr>
              <w:rFonts w:asciiTheme="majorBidi" w:eastAsia="Times New Roman" w:hAnsiTheme="majorBidi" w:cstheme="majorBidi" w:hint="cs"/>
              <w:b/>
              <w:bCs/>
              <w:color w:val="000000" w:themeColor="text1"/>
              <w:sz w:val="28"/>
              <w:szCs w:val="28"/>
              <w:rtl/>
            </w:rPr>
            <w:delText xml:space="preserve"> ای</w:delText>
          </w:r>
        </w:del>
      </w:ins>
      <w:ins w:id="394" w:author="user" w:date="2022-12-20T12:00:00Z">
        <w:del w:id="395" w:author="reyhane" w:date="2022-12-24T20:58:00Z">
          <w:r w:rsidR="00534F4C" w:rsidRPr="00714E6F" w:rsidDel="00CB0BBA">
            <w:rPr>
              <w:rFonts w:asciiTheme="majorBidi" w:eastAsia="Times New Roman" w:hAnsiTheme="majorBidi" w:cstheme="majorBidi"/>
              <w:b/>
              <w:bCs/>
              <w:color w:val="000000" w:themeColor="text1"/>
              <w:sz w:val="28"/>
              <w:szCs w:val="28"/>
              <w:rtl/>
            </w:rPr>
            <w:delText xml:space="preserve"> کابل دراپ</w:delText>
          </w:r>
          <w:commentRangeEnd w:id="361"/>
          <w:r w:rsidR="00534F4C" w:rsidDel="00CB0BBA">
            <w:rPr>
              <w:rStyle w:val="CommentReference"/>
              <w:rtl/>
            </w:rPr>
            <w:commentReference w:id="361"/>
          </w:r>
          <w:r w:rsidR="00534F4C" w:rsidRPr="00714E6F" w:rsidDel="00CB0BBA">
            <w:rPr>
              <w:rFonts w:asciiTheme="majorBidi" w:eastAsia="Times New Roman" w:hAnsiTheme="majorBidi" w:cstheme="majorBidi"/>
              <w:b/>
              <w:bCs/>
              <w:color w:val="000000" w:themeColor="text1"/>
              <w:sz w:val="28"/>
              <w:szCs w:val="28"/>
              <w:rtl/>
            </w:rPr>
            <w:delText xml:space="preserve"> </w:delText>
          </w:r>
        </w:del>
      </w:ins>
    </w:p>
    <w:p w14:paraId="0BD26016" w14:textId="40B3111C" w:rsidR="00534F4C" w:rsidRPr="00F34A22" w:rsidDel="00CB0BBA" w:rsidRDefault="00534F4C" w:rsidP="00534F4C">
      <w:pPr>
        <w:bidi/>
        <w:spacing w:after="0" w:line="240" w:lineRule="auto"/>
        <w:jc w:val="lowKashida"/>
        <w:rPr>
          <w:del w:id="396" w:author="reyhane" w:date="2022-12-24T20:58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</w:p>
    <w:p w14:paraId="1FE93F26" w14:textId="5B9910C3" w:rsidR="00BD6A5F" w:rsidRPr="00F34A22" w:rsidDel="00CB0BBA" w:rsidRDefault="00F2780A" w:rsidP="00BD6A5F">
      <w:pPr>
        <w:bidi/>
        <w:spacing w:after="0" w:line="240" w:lineRule="auto"/>
        <w:jc w:val="lowKashida"/>
        <w:rPr>
          <w:del w:id="397" w:author="reyhane" w:date="2022-12-24T20:58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del w:id="398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ترمینال </w:delText>
        </w:r>
      </w:del>
      <w:ins w:id="399" w:author="user" w:date="2022-12-20T13:40:00Z">
        <w:del w:id="400" w:author="reyhane" w:date="2022-12-24T20:58:00Z">
          <w:r w:rsidR="00E148ED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برش</w:delText>
          </w:r>
          <w:r w:rsidR="00E148ED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del w:id="401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کارخانه</w:delText>
        </w:r>
      </w:del>
      <w:ins w:id="402" w:author="user" w:date="2022-12-20T13:13:00Z">
        <w:del w:id="403" w:author="reyhane" w:date="2022-12-24T20:58:00Z">
          <w:r w:rsidR="00234D7B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 ای</w:delText>
          </w:r>
        </w:del>
      </w:ins>
      <w:del w:id="404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اجرای بالا و اتصال مطمئن را فراهم می‌سازد و</w:delText>
        </w:r>
      </w:del>
      <w:ins w:id="405" w:author="user" w:date="2022-12-20T13:20:00Z">
        <w:del w:id="406" w:author="reyhane" w:date="2022-12-24T20:58:00Z">
          <w:r w:rsidR="00234D7B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 یک</w:delText>
          </w:r>
        </w:del>
      </w:ins>
      <w:del w:id="407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فرآیند ساخت و</w:delText>
        </w:r>
      </w:del>
      <w:ins w:id="408" w:author="user" w:date="2022-12-20T13:22:00Z">
        <w:del w:id="409" w:author="reyhane" w:date="2022-12-24T20:58:00Z">
          <w:r w:rsidR="00234D7B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 تولید</w:delText>
          </w:r>
        </w:del>
      </w:ins>
      <w:del w:id="410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کنترل</w:delText>
        </w:r>
      </w:del>
      <w:ins w:id="411" w:author="user" w:date="2022-12-20T13:23:00Z">
        <w:del w:id="412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del w:id="413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‌شده</w:delText>
        </w:r>
        <w:r w:rsidR="0054729E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،</w:delText>
        </w:r>
      </w:del>
      <w:ins w:id="414" w:author="user" w:date="2022-12-20T13:23:00Z">
        <w:del w:id="415" w:author="reyhane" w:date="2022-12-24T20:58:00Z">
          <w:r w:rsidR="00234D7B" w:rsidRPr="00234D7B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ins w:id="416" w:author="user" w:date="2022-12-20T13:25:00Z">
        <w:del w:id="417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به تولید </w:delText>
          </w:r>
        </w:del>
      </w:ins>
      <w:ins w:id="418" w:author="user" w:date="2022-12-20T13:23:00Z">
        <w:del w:id="419" w:author="reyhane" w:date="2022-12-24T20:58:00Z">
          <w:r w:rsidR="00234D7B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فیبری با </w:delText>
          </w:r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سطح مقطع </w:delText>
          </w:r>
        </w:del>
      </w:ins>
      <w:bookmarkStart w:id="420" w:name="_Hlk122435106"/>
      <w:ins w:id="421" w:author="user" w:date="2022-12-20T13:24:00Z">
        <w:del w:id="422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یکپارچه </w:delText>
          </w:r>
        </w:del>
      </w:ins>
      <w:bookmarkEnd w:id="420"/>
      <w:ins w:id="423" w:author="user" w:date="2022-12-20T13:25:00Z">
        <w:del w:id="424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می انجامد. ا</w:delText>
          </w:r>
        </w:del>
      </w:ins>
      <w:ins w:id="425" w:author="user" w:date="2022-12-20T13:26:00Z">
        <w:del w:id="426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ین موضوع</w:delText>
          </w:r>
        </w:del>
      </w:ins>
      <w:ins w:id="427" w:author="user" w:date="2022-12-20T13:22:00Z">
        <w:del w:id="428" w:author="reyhane" w:date="2022-12-24T20:58:00Z">
          <w:r w:rsidR="00234D7B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ins w:id="429" w:author="user" w:date="2022-12-20T13:20:00Z">
        <w:del w:id="430" w:author="reyhane" w:date="2022-12-24T20:58:00Z">
          <w:r w:rsidR="00234D7B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عملکرد </w:delText>
          </w:r>
        </w:del>
      </w:ins>
      <w:ins w:id="431" w:author="user" w:date="2022-12-20T13:21:00Z">
        <w:del w:id="432" w:author="reyhane" w:date="2022-12-24T20:58:00Z">
          <w:r w:rsidR="00234D7B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خوب و</w:delText>
          </w:r>
        </w:del>
      </w:ins>
      <w:ins w:id="433" w:author="user" w:date="2022-12-20T13:20:00Z">
        <w:del w:id="434" w:author="reyhane" w:date="2022-12-24T20:58:00Z">
          <w:r w:rsidR="00234D7B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اتصال مطمئن</w:delText>
          </w:r>
        </w:del>
      </w:ins>
      <w:ins w:id="435" w:author="user" w:date="2022-12-20T13:22:00Z">
        <w:del w:id="436" w:author="reyhane" w:date="2022-12-24T20:58:00Z">
          <w:r w:rsidR="00234D7B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ی</w:delText>
          </w:r>
        </w:del>
      </w:ins>
      <w:ins w:id="437" w:author="user" w:date="2022-12-20T13:20:00Z">
        <w:del w:id="438" w:author="reyhane" w:date="2022-12-24T20:58:00Z">
          <w:r w:rsidR="00234D7B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را فراهم می‌سازد</w:delText>
          </w:r>
        </w:del>
      </w:ins>
      <w:del w:id="439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فیبری با سرپایان پایدار</w:delText>
        </w:r>
        <w:r w:rsidR="0054729E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،</w:delText>
        </w:r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را مهیا می‌سازد که منجر به تلفات نوری پایین می‌گردد</w:delText>
        </w:r>
        <w:r w:rsidR="0054729E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ترمینال </w:delText>
        </w:r>
      </w:del>
      <w:ins w:id="440" w:author="user" w:date="2022-12-20T13:40:00Z">
        <w:del w:id="441" w:author="reyhane" w:date="2022-12-24T20:58:00Z">
          <w:r w:rsidR="00E148ED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برش</w:delText>
          </w:r>
          <w:r w:rsidR="00E148ED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del w:id="442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کارخانه‌ای هزینه کارگر را با کاهش زمان نصب نیز کاهش می‌دهد</w:delText>
        </w:r>
      </w:del>
      <w:ins w:id="443" w:author="user" w:date="2022-12-20T13:30:00Z">
        <w:del w:id="444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.</w:delText>
          </w:r>
        </w:del>
      </w:ins>
      <w:del w:id="445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ازاین‌رو در مقایسه با جایگزین ترمینال </w:delText>
        </w:r>
      </w:del>
      <w:ins w:id="446" w:author="user" w:date="2022-12-20T13:40:00Z">
        <w:del w:id="447" w:author="reyhane" w:date="2022-12-24T20:58:00Z">
          <w:r w:rsidR="00E148ED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برش</w:delText>
          </w:r>
          <w:r w:rsidR="00E148ED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del w:id="448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میدانی</w:delText>
        </w:r>
      </w:del>
      <w:ins w:id="449" w:author="user" w:date="2022-12-20T13:29:00Z">
        <w:del w:id="450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،</w:delText>
          </w:r>
        </w:del>
      </w:ins>
      <w:del w:id="451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کابل‌های ترمینال </w:delText>
        </w:r>
      </w:del>
      <w:ins w:id="452" w:author="user" w:date="2022-12-20T13:40:00Z">
        <w:del w:id="453" w:author="reyhane" w:date="2022-12-24T20:58:00Z">
          <w:r w:rsidR="00E148ED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برش</w:delText>
          </w:r>
          <w:r w:rsidR="00E148ED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del w:id="454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کارخانه‌ ای گران‌تر بود </w:delText>
        </w:r>
      </w:del>
      <w:ins w:id="455" w:author="user" w:date="2022-12-20T13:33:00Z">
        <w:del w:id="456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هستند</w:delText>
          </w:r>
          <w:r w:rsidR="009A5F01" w:rsidRPr="00F2780A" w:rsidDel="00CB0BBA">
            <w:rPr>
              <w:rFonts w:asciiTheme="majorBidi" w:eastAsia="Times New Roman" w:hAnsiTheme="majorBidi" w:cstheme="majorBidi"/>
              <w:color w:val="000000" w:themeColor="text1"/>
              <w:sz w:val="24"/>
              <w:szCs w:val="24"/>
              <w:rtl/>
            </w:rPr>
            <w:delText xml:space="preserve"> </w:delText>
          </w:r>
        </w:del>
      </w:ins>
      <w:del w:id="457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چراکه تنها در طول هایی که از پیش معلوم و تعیین‌شده در دسترس </w:delText>
        </w:r>
        <w:r w:rsidR="0054729E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هستند</w:delText>
        </w:r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و تکنسین</w:delText>
        </w:r>
      </w:del>
      <w:ins w:id="458" w:author="user" w:date="2022-12-20T13:28:00Z">
        <w:del w:id="459" w:author="reyhane" w:date="2022-12-24T20:58:00Z">
          <w:r w:rsidR="009A5F01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 ها</w:delText>
          </w:r>
        </w:del>
      </w:ins>
      <w:del w:id="460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مجبور </w:delText>
        </w:r>
        <w:r w:rsidR="0054729E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هستند </w:delText>
        </w:r>
        <w:commentRangeStart w:id="461"/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درگیر ریسک میدان به طول درست پچ کابل باشد</w:delText>
        </w:r>
        <w:commentRangeEnd w:id="461"/>
        <w:r w:rsidR="00DE5515" w:rsidDel="00CB0BBA">
          <w:rPr>
            <w:rStyle w:val="CommentReference"/>
            <w:rtl/>
          </w:rPr>
          <w:commentReference w:id="461"/>
        </w:r>
      </w:del>
      <w:ins w:id="462" w:author="user" w:date="2022-12-20T13:34:00Z">
        <w:del w:id="463" w:author="reyhane" w:date="2022-12-24T20:58:00Z">
          <w:r w:rsidR="00B32077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 xml:space="preserve">ریسک محاسبات برای کابل های از پیش برش داده شده </w:delText>
          </w:r>
        </w:del>
      </w:ins>
      <w:ins w:id="464" w:author="user" w:date="2022-12-20T13:35:00Z">
        <w:del w:id="465" w:author="reyhane" w:date="2022-12-24T20:58:00Z">
          <w:r w:rsidR="00B32077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را در محل نصب بپذیرند. زیرا تغییرات و اشتبا</w:delText>
          </w:r>
        </w:del>
      </w:ins>
      <w:ins w:id="466" w:author="user" w:date="2022-12-20T13:36:00Z">
        <w:del w:id="467" w:author="reyhane" w:date="2022-12-24T20:58:00Z">
          <w:r w:rsidR="00B32077" w:rsidDel="00CB0BBA">
            <w:rPr>
              <w:rFonts w:asciiTheme="majorBidi" w:eastAsia="Times New Roman" w:hAnsiTheme="majorBidi" w:cstheme="majorBidi" w:hint="cs"/>
              <w:color w:val="000000" w:themeColor="text1"/>
              <w:sz w:val="24"/>
              <w:szCs w:val="24"/>
              <w:rtl/>
            </w:rPr>
            <w:delText>هات</w:delText>
          </w:r>
        </w:del>
      </w:ins>
      <w:del w:id="468" w:author="reyhane" w:date="2022-12-24T20:58:00Z"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که این‌ها منجر به تأخیرهای نص</w:delText>
        </w:r>
        <w:r w:rsidR="00BD6A5F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ب</w:delText>
        </w:r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  <w:r w:rsidR="00BD6A5F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و </w:delText>
        </w:r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اضافه شدن هزینه کارگر می‌گردد</w:delText>
        </w:r>
        <w:r w:rsidR="00BD6A5F" w:rsidRPr="00F34A22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CB0BB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</w:del>
    </w:p>
    <w:p w14:paraId="16163BF7" w14:textId="77777777" w:rsidR="00F2780A" w:rsidRPr="00F34A22" w:rsidRDefault="00F2780A" w:rsidP="00BD6A5F">
      <w:pPr>
        <w:bidi/>
        <w:jc w:val="lowKashida"/>
        <w:rPr>
          <w:rFonts w:asciiTheme="majorBidi" w:hAnsiTheme="majorBidi" w:cstheme="majorBidi"/>
          <w:color w:val="000000" w:themeColor="text1"/>
        </w:rPr>
      </w:pPr>
    </w:p>
    <w:sectPr w:rsidR="00F2780A" w:rsidRPr="00F34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user" w:date="2022-12-20T09:59:00Z" w:initials="u">
    <w:p w14:paraId="2A0740A3" w14:textId="770FDC8E" w:rsidR="008A1853" w:rsidRDefault="008A185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  <w:lang w:bidi="fa-IR"/>
        </w:rPr>
        <w:t>فاصله قبل و بعد کلمات رعایت شود</w:t>
      </w:r>
      <w:r>
        <w:t xml:space="preserve"> </w:t>
      </w:r>
    </w:p>
  </w:comment>
  <w:comment w:id="16" w:author="user" w:date="2022-12-20T10:01:00Z" w:initials="u">
    <w:p w14:paraId="3DA290A8" w14:textId="53F6406E" w:rsidR="008A1853" w:rsidRDefault="008A1853">
      <w:pPr>
        <w:pStyle w:val="CommentText"/>
      </w:pPr>
      <w:r>
        <w:rPr>
          <w:rFonts w:hint="cs"/>
          <w:rtl/>
        </w:rPr>
        <w:t>شروع جمله تیتر است ؟  جمله نامفهوم</w:t>
      </w:r>
    </w:p>
  </w:comment>
  <w:comment w:id="25" w:author="user" w:date="2022-12-20T10:09:00Z" w:initials="u">
    <w:p w14:paraId="2F9C9D21" w14:textId="5EC9F6E3" w:rsidR="004C1709" w:rsidRDefault="00CB51AD" w:rsidP="00CB51AD">
      <w:pPr>
        <w:pStyle w:val="CommentText"/>
        <w:bidi/>
        <w:rPr>
          <w:rtl/>
        </w:rPr>
      </w:pPr>
      <w:r>
        <w:rPr>
          <w:rFonts w:hint="cs"/>
          <w:rtl/>
        </w:rPr>
        <w:t>این پاراگراف درباره کابل دراپ هشتی شکل هست</w:t>
      </w:r>
    </w:p>
    <w:p w14:paraId="735E9DB3" w14:textId="15ED9E9E" w:rsidR="00CB51AD" w:rsidRDefault="00CB51AD" w:rsidP="00CB51AD">
      <w:pPr>
        <w:pStyle w:val="CommentText"/>
      </w:pPr>
      <w:r>
        <w:t>(Figure-8)</w:t>
      </w:r>
    </w:p>
  </w:comment>
  <w:comment w:id="42" w:author="user" w:date="2022-12-20T10:15:00Z" w:initials="u">
    <w:p w14:paraId="7D7DB337" w14:textId="15395541" w:rsidR="001E1E12" w:rsidRDefault="001E1E1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تکراری</w:t>
      </w:r>
    </w:p>
  </w:comment>
  <w:comment w:id="46" w:author="user" w:date="2022-12-20T10:17:00Z" w:initials="u">
    <w:p w14:paraId="53885CBA" w14:textId="2B123C11" w:rsidR="001E1E12" w:rsidRDefault="001E1E1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نامفهوم</w:t>
      </w:r>
    </w:p>
  </w:comment>
  <w:comment w:id="49" w:author="user" w:date="2022-12-20T10:19:00Z" w:initials="u">
    <w:p w14:paraId="75971936" w14:textId="4EB03A03" w:rsidR="001E1E12" w:rsidRDefault="001E1E1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نامفهوم</w:t>
      </w:r>
    </w:p>
  </w:comment>
  <w:comment w:id="57" w:author="user" w:date="2022-12-20T10:26:00Z" w:initials="u">
    <w:p w14:paraId="5EF716D2" w14:textId="314EA8AF" w:rsidR="00CB6CDE" w:rsidRDefault="00CB6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تیتر درباره کابل دی الکتریک هست ، پرانتز اضافه هست</w:t>
      </w:r>
      <w:r>
        <w:rPr>
          <w:rFonts w:hint="cs"/>
          <w:rtl/>
        </w:rPr>
        <w:t xml:space="preserve"> </w:t>
      </w:r>
    </w:p>
  </w:comment>
  <w:comment w:id="60" w:author="user" w:date="2022-12-20T10:20:00Z" w:initials="u">
    <w:p w14:paraId="49B30EB0" w14:textId="3C82809A" w:rsidR="00CB6CDE" w:rsidRDefault="00CB6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"کاملا" یا "تماما" کلمه مناسب تری هست</w:t>
      </w:r>
    </w:p>
  </w:comment>
  <w:comment w:id="66" w:author="user" w:date="2022-12-20T10:21:00Z" w:initials="u">
    <w:p w14:paraId="758C7054" w14:textId="3264AA4A" w:rsidR="00CB6CDE" w:rsidRDefault="00CB6CD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چه چیزی دارند؟؟</w:t>
      </w:r>
    </w:p>
  </w:comment>
  <w:comment w:id="68" w:author="user" w:date="2022-12-20T10:22:00Z" w:initials="u">
    <w:p w14:paraId="5AE5A9F4" w14:textId="258D91AB" w:rsidR="00CB6CDE" w:rsidRDefault="00CB6CDE">
      <w:pPr>
        <w:pStyle w:val="CommentText"/>
      </w:pPr>
      <w:r>
        <w:rPr>
          <w:rFonts w:hint="cs"/>
          <w:rtl/>
        </w:rPr>
        <w:t>"</w:t>
      </w:r>
      <w:r>
        <w:rPr>
          <w:rStyle w:val="CommentReference"/>
        </w:rPr>
        <w:annotationRef/>
      </w:r>
      <w:r>
        <w:rPr>
          <w:rFonts w:hint="cs"/>
          <w:rtl/>
        </w:rPr>
        <w:t>که به صورت"  یا "که در"</w:t>
      </w:r>
    </w:p>
  </w:comment>
  <w:comment w:id="73" w:author="user" w:date="2022-12-20T10:24:00Z" w:initials="u">
    <w:p w14:paraId="5D301EB8" w14:textId="7F76EA0E" w:rsidR="00CB6CDE" w:rsidRDefault="00CB6CD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جمله کاملا نامفهوم</w:t>
      </w:r>
      <w:r w:rsidR="004B298A">
        <w:rPr>
          <w:rFonts w:hint="cs"/>
          <w:rtl/>
        </w:rPr>
        <w:t xml:space="preserve"> ، این بخش می گوید که این کابل </w:t>
      </w:r>
      <w:r w:rsidR="008A4BB7">
        <w:rPr>
          <w:rFonts w:hint="cs"/>
          <w:rtl/>
        </w:rPr>
        <w:t xml:space="preserve">با مهاری که دارد </w:t>
      </w:r>
      <w:r w:rsidR="004B298A">
        <w:rPr>
          <w:rFonts w:hint="cs"/>
          <w:rtl/>
        </w:rPr>
        <w:t xml:space="preserve">به صورت دفنی، </w:t>
      </w:r>
      <w:r w:rsidR="008A4BB7">
        <w:rPr>
          <w:rFonts w:hint="cs"/>
          <w:rtl/>
        </w:rPr>
        <w:t>هوایی، کانالی قابل استفاده است</w:t>
      </w:r>
    </w:p>
  </w:comment>
  <w:comment w:id="88" w:author="user" w:date="2022-12-20T10:31:00Z" w:initials="u">
    <w:p w14:paraId="48788CC8" w14:textId="6FFF07B0" w:rsidR="00B54D9D" w:rsidRDefault="00B54D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کلمات فنی باید به شکلی که بین جامعه مخاطب مورد جاافتاده  استفاده بشه(برای این  باید هر کلمه ای که شک کردین بار فنی داره سرچ کنید -فارسی و انگلیسی </w:t>
      </w:r>
      <w:r>
        <w:rPr>
          <w:rtl/>
        </w:rPr>
        <w:t>–</w:t>
      </w:r>
      <w:r>
        <w:rPr>
          <w:rFonts w:hint="cs"/>
          <w:rtl/>
        </w:rPr>
        <w:t xml:space="preserve"> و عبارت درست رو پیدا کنید)</w:t>
      </w:r>
    </w:p>
  </w:comment>
  <w:comment w:id="90" w:author="user" w:date="2022-12-20T10:34:00Z" w:initials="u">
    <w:p w14:paraId="117DB846" w14:textId="487338CE" w:rsidR="00C60387" w:rsidRDefault="00C6038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چه چیزی؟ جمله باید اینطوری شروع بشه" کابل دراپ آرموردار نیز دارای رشته های فیبر نوری است که ..."</w:t>
      </w:r>
    </w:p>
  </w:comment>
  <w:comment w:id="94" w:author="user" w:date="2022-12-20T10:42:00Z" w:initials="u">
    <w:p w14:paraId="1A43AF8C" w14:textId="0BBCBB64" w:rsidR="004B298A" w:rsidRDefault="004B298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طراحی این کابل دراپ</w:t>
      </w:r>
    </w:p>
  </w:comment>
  <w:comment w:id="96" w:author="user" w:date="2022-12-20T10:43:00Z" w:initials="u">
    <w:p w14:paraId="7C04D6EB" w14:textId="5494E176" w:rsidR="004B298A" w:rsidRDefault="004B298A" w:rsidP="004B298A">
      <w:pPr>
        <w:pStyle w:val="CommentText"/>
        <w:bidi/>
        <w:rPr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شروع پاراگراف بهتر است از کلمات تیتر استفاده کنی، پس : "طراحی کابل دراپ </w:t>
      </w:r>
      <w:proofErr w:type="spellStart"/>
      <w:r>
        <w:t>toneable</w:t>
      </w:r>
      <w:proofErr w:type="spellEnd"/>
      <w:r>
        <w:rPr>
          <w:rFonts w:hint="cs"/>
          <w:rtl/>
          <w:lang w:bidi="fa-IR"/>
        </w:rPr>
        <w:t xml:space="preserve"> مشابه ...."</w:t>
      </w:r>
    </w:p>
  </w:comment>
  <w:comment w:id="97" w:author="user" w:date="2022-12-20T10:45:00Z" w:initials="u">
    <w:p w14:paraId="6E9A3C56" w14:textId="7EA4523E" w:rsidR="004B298A" w:rsidRDefault="004B298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مشابه شکل 4 نیست، مشابه کابل هشتی شکل (مدل اولی که بررسی شد) است</w:t>
      </w:r>
    </w:p>
  </w:comment>
  <w:comment w:id="100" w:author="user" w:date="2022-12-20T10:58:00Z" w:initials="u">
    <w:p w14:paraId="0CA966CE" w14:textId="252A7A02" w:rsidR="00A061D6" w:rsidRDefault="00A061D6">
      <w:pPr>
        <w:pStyle w:val="CommentText"/>
        <w:rPr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  <w:lang w:bidi="fa-IR"/>
        </w:rPr>
        <w:t xml:space="preserve">تیتر است ؟؟ </w:t>
      </w:r>
      <w:r w:rsidR="009468FA">
        <w:rPr>
          <w:rFonts w:hint="cs"/>
          <w:rtl/>
          <w:lang w:bidi="fa-IR"/>
        </w:rPr>
        <w:t>یا اضافه؟</w:t>
      </w:r>
    </w:p>
  </w:comment>
  <w:comment w:id="135" w:author="user" w:date="2022-12-20T11:55:00Z" w:initials="u">
    <w:p w14:paraId="27AAB97E" w14:textId="126F0F8E" w:rsidR="00A32448" w:rsidRDefault="00A3244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نامفهوم است، اطلاعات فنی درست داده شود</w:t>
      </w:r>
      <w:r w:rsidR="00E50D6C">
        <w:rPr>
          <w:rFonts w:hint="cs"/>
          <w:rtl/>
        </w:rPr>
        <w:t xml:space="preserve"> </w:t>
      </w:r>
    </w:p>
  </w:comment>
  <w:comment w:id="151" w:author="user" w:date="2022-12-20T12:00:00Z" w:initials="u">
    <w:p w14:paraId="7F6DA9CA" w14:textId="0B9DE5E7" w:rsidR="00534F4C" w:rsidRDefault="00534F4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 مفهوم، غیر قابل اسکن</w:t>
      </w:r>
    </w:p>
  </w:comment>
  <w:comment w:id="361" w:author="user" w:date="2022-12-20T12:00:00Z" w:initials="u">
    <w:p w14:paraId="3CD29768" w14:textId="77777777" w:rsidR="00534F4C" w:rsidRDefault="00534F4C" w:rsidP="00534F4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 مفهوم، غیر قابل اسکن</w:t>
      </w:r>
    </w:p>
  </w:comment>
  <w:comment w:id="461" w:author="user" w:date="2022-12-20T13:36:00Z" w:initials="u">
    <w:p w14:paraId="550C6AB5" w14:textId="6ED89AA5" w:rsidR="00DE5515" w:rsidRDefault="00DE5515">
      <w:pPr>
        <w:pStyle w:val="CommentText"/>
      </w:pPr>
      <w:r>
        <w:rPr>
          <w:rFonts w:hint="cs"/>
          <w:rtl/>
        </w:rPr>
        <w:t xml:space="preserve">جمله </w:t>
      </w:r>
      <w:r>
        <w:rPr>
          <w:rStyle w:val="CommentReference"/>
        </w:rPr>
        <w:annotationRef/>
      </w:r>
      <w:r>
        <w:rPr>
          <w:rFonts w:hint="cs"/>
          <w:rtl/>
        </w:rPr>
        <w:t>نامفهوم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0740A3" w15:done="0"/>
  <w15:commentEx w15:paraId="3DA290A8" w15:done="0"/>
  <w15:commentEx w15:paraId="735E9DB3" w15:done="0"/>
  <w15:commentEx w15:paraId="7D7DB337" w15:done="0"/>
  <w15:commentEx w15:paraId="53885CBA" w15:done="0"/>
  <w15:commentEx w15:paraId="75971936" w15:done="0"/>
  <w15:commentEx w15:paraId="5EF716D2" w15:done="0"/>
  <w15:commentEx w15:paraId="49B30EB0" w15:done="0"/>
  <w15:commentEx w15:paraId="758C7054" w15:done="0"/>
  <w15:commentEx w15:paraId="5AE5A9F4" w15:done="0"/>
  <w15:commentEx w15:paraId="5D301EB8" w15:done="0"/>
  <w15:commentEx w15:paraId="48788CC8" w15:done="0"/>
  <w15:commentEx w15:paraId="117DB846" w15:done="0"/>
  <w15:commentEx w15:paraId="1A43AF8C" w15:done="0"/>
  <w15:commentEx w15:paraId="7C04D6EB" w15:done="0"/>
  <w15:commentEx w15:paraId="6E9A3C56" w15:done="0"/>
  <w15:commentEx w15:paraId="0CA966CE" w15:done="0"/>
  <w15:commentEx w15:paraId="27AAB97E" w15:done="0"/>
  <w15:commentEx w15:paraId="7F6DA9CA" w15:done="0"/>
  <w15:commentEx w15:paraId="3CD29768" w15:done="0"/>
  <w15:commentEx w15:paraId="550C6A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C061C" w16cex:dateUtc="2022-12-20T06:29:00Z"/>
  <w16cex:commentExtensible w16cex:durableId="274C0693" w16cex:dateUtc="2022-12-20T06:31:00Z"/>
  <w16cex:commentExtensible w16cex:durableId="274C0849" w16cex:dateUtc="2022-12-20T06:39:00Z"/>
  <w16cex:commentExtensible w16cex:durableId="274C09BB" w16cex:dateUtc="2022-12-20T06:45:00Z"/>
  <w16cex:commentExtensible w16cex:durableId="274C0A30" w16cex:dateUtc="2022-12-20T06:47:00Z"/>
  <w16cex:commentExtensible w16cex:durableId="274C0AAF" w16cex:dateUtc="2022-12-20T06:49:00Z"/>
  <w16cex:commentExtensible w16cex:durableId="274C0C5D" w16cex:dateUtc="2022-12-20T06:56:00Z"/>
  <w16cex:commentExtensible w16cex:durableId="274C0AD5" w16cex:dateUtc="2022-12-20T06:50:00Z"/>
  <w16cex:commentExtensible w16cex:durableId="274C0B2D" w16cex:dateUtc="2022-12-20T06:51:00Z"/>
  <w16cex:commentExtensible w16cex:durableId="274C0B48" w16cex:dateUtc="2022-12-20T06:52:00Z"/>
  <w16cex:commentExtensible w16cex:durableId="274C0BF3" w16cex:dateUtc="2022-12-20T06:54:00Z"/>
  <w16cex:commentExtensible w16cex:durableId="274C0D83" w16cex:dateUtc="2022-12-20T07:01:00Z"/>
  <w16cex:commentExtensible w16cex:durableId="274C0E49" w16cex:dateUtc="2022-12-20T07:04:00Z"/>
  <w16cex:commentExtensible w16cex:durableId="274C1024" w16cex:dateUtc="2022-12-20T07:12:00Z"/>
  <w16cex:commentExtensible w16cex:durableId="274C1050" w16cex:dateUtc="2022-12-20T07:13:00Z"/>
  <w16cex:commentExtensible w16cex:durableId="274C10C6" w16cex:dateUtc="2022-12-20T07:15:00Z"/>
  <w16cex:commentExtensible w16cex:durableId="274C13C4" w16cex:dateUtc="2022-12-20T07:28:00Z"/>
  <w16cex:commentExtensible w16cex:durableId="274C214A" w16cex:dateUtc="2022-12-20T08:25:00Z"/>
  <w16cex:commentExtensible w16cex:durableId="274C224D" w16cex:dateUtc="2022-12-20T08:30:00Z"/>
  <w16cex:commentExtensible w16cex:durableId="274C2264" w16cex:dateUtc="2022-12-20T08:30:00Z"/>
  <w16cex:commentExtensible w16cex:durableId="274C38D6" w16cex:dateUtc="2022-12-20T1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0740A3" w16cid:durableId="274C061C"/>
  <w16cid:commentId w16cid:paraId="3DA290A8" w16cid:durableId="274C0693"/>
  <w16cid:commentId w16cid:paraId="735E9DB3" w16cid:durableId="274C0849"/>
  <w16cid:commentId w16cid:paraId="7D7DB337" w16cid:durableId="274C09BB"/>
  <w16cid:commentId w16cid:paraId="53885CBA" w16cid:durableId="274C0A30"/>
  <w16cid:commentId w16cid:paraId="75971936" w16cid:durableId="274C0AAF"/>
  <w16cid:commentId w16cid:paraId="5EF716D2" w16cid:durableId="274C0C5D"/>
  <w16cid:commentId w16cid:paraId="49B30EB0" w16cid:durableId="274C0AD5"/>
  <w16cid:commentId w16cid:paraId="758C7054" w16cid:durableId="274C0B2D"/>
  <w16cid:commentId w16cid:paraId="5AE5A9F4" w16cid:durableId="274C0B48"/>
  <w16cid:commentId w16cid:paraId="5D301EB8" w16cid:durableId="274C0BF3"/>
  <w16cid:commentId w16cid:paraId="48788CC8" w16cid:durableId="274C0D83"/>
  <w16cid:commentId w16cid:paraId="117DB846" w16cid:durableId="274C0E49"/>
  <w16cid:commentId w16cid:paraId="1A43AF8C" w16cid:durableId="274C1024"/>
  <w16cid:commentId w16cid:paraId="7C04D6EB" w16cid:durableId="274C1050"/>
  <w16cid:commentId w16cid:paraId="6E9A3C56" w16cid:durableId="274C10C6"/>
  <w16cid:commentId w16cid:paraId="0CA966CE" w16cid:durableId="274C13C4"/>
  <w16cid:commentId w16cid:paraId="27AAB97E" w16cid:durableId="274C214A"/>
  <w16cid:commentId w16cid:paraId="7F6DA9CA" w16cid:durableId="274C224D"/>
  <w16cid:commentId w16cid:paraId="3CD29768" w16cid:durableId="274C2264"/>
  <w16cid:commentId w16cid:paraId="550C6AB5" w16cid:durableId="274C38D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8BA"/>
    <w:multiLevelType w:val="hybridMultilevel"/>
    <w:tmpl w:val="A4000DC0"/>
    <w:lvl w:ilvl="0" w:tplc="D1DC9338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41A08"/>
    <w:multiLevelType w:val="hybridMultilevel"/>
    <w:tmpl w:val="83D87118"/>
    <w:lvl w:ilvl="0" w:tplc="E4588BAA">
      <w:start w:val="1"/>
      <w:numFmt w:val="decimal"/>
      <w:lvlText w:val="%1-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" w15:restartNumberingAfterBreak="0">
    <w:nsid w:val="6BF42E19"/>
    <w:multiLevelType w:val="hybridMultilevel"/>
    <w:tmpl w:val="3CD08464"/>
    <w:lvl w:ilvl="0" w:tplc="217AC7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237078">
    <w:abstractNumId w:val="1"/>
  </w:num>
  <w:num w:numId="2" w16cid:durableId="543060808">
    <w:abstractNumId w:val="0"/>
  </w:num>
  <w:num w:numId="3" w16cid:durableId="59227556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yhane">
    <w15:presenceInfo w15:providerId="Windows Live" w15:userId="50b8cbba8431acfe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CFE"/>
    <w:rsid w:val="00006CDB"/>
    <w:rsid w:val="001E1E12"/>
    <w:rsid w:val="00234D7B"/>
    <w:rsid w:val="00254AAA"/>
    <w:rsid w:val="003536A4"/>
    <w:rsid w:val="00385604"/>
    <w:rsid w:val="00390102"/>
    <w:rsid w:val="003B080B"/>
    <w:rsid w:val="00411CFE"/>
    <w:rsid w:val="004A63C2"/>
    <w:rsid w:val="004B298A"/>
    <w:rsid w:val="004C1709"/>
    <w:rsid w:val="00523635"/>
    <w:rsid w:val="00534F4C"/>
    <w:rsid w:val="0054729E"/>
    <w:rsid w:val="00714E6F"/>
    <w:rsid w:val="00782532"/>
    <w:rsid w:val="00844585"/>
    <w:rsid w:val="008A1853"/>
    <w:rsid w:val="008A4BB7"/>
    <w:rsid w:val="009468FA"/>
    <w:rsid w:val="00965E08"/>
    <w:rsid w:val="009A5F01"/>
    <w:rsid w:val="00A061D6"/>
    <w:rsid w:val="00A32448"/>
    <w:rsid w:val="00AB39D6"/>
    <w:rsid w:val="00AD0F57"/>
    <w:rsid w:val="00AE3145"/>
    <w:rsid w:val="00B32077"/>
    <w:rsid w:val="00B54D9D"/>
    <w:rsid w:val="00BD6A5F"/>
    <w:rsid w:val="00C60387"/>
    <w:rsid w:val="00CB0BBA"/>
    <w:rsid w:val="00CB51AD"/>
    <w:rsid w:val="00CB6CDE"/>
    <w:rsid w:val="00D32718"/>
    <w:rsid w:val="00DE5515"/>
    <w:rsid w:val="00E148ED"/>
    <w:rsid w:val="00E27B69"/>
    <w:rsid w:val="00E50D6C"/>
    <w:rsid w:val="00E64961"/>
    <w:rsid w:val="00F2780A"/>
    <w:rsid w:val="00F34A22"/>
    <w:rsid w:val="00F6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8B93A"/>
  <w15:chartTrackingRefBased/>
  <w15:docId w15:val="{8A461E11-112F-4F96-A0FF-FF3C2C43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A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1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8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8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85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4F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8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0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0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75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92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01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6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6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3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microsoft.com/office/2018/08/relationships/commentsExtensible" Target="commentsExtensible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779D6-935E-463C-AA27-EE52703E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34</cp:revision>
  <cp:lastPrinted>2022-12-04T19:37:00Z</cp:lastPrinted>
  <dcterms:created xsi:type="dcterms:W3CDTF">2022-12-04T18:58:00Z</dcterms:created>
  <dcterms:modified xsi:type="dcterms:W3CDTF">2022-12-24T17:31:00Z</dcterms:modified>
</cp:coreProperties>
</file>